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EF3" w:rsidRPr="00B26696" w:rsidRDefault="00321EF3" w:rsidP="003A3A9F">
      <w:pPr>
        <w:tabs>
          <w:tab w:val="left" w:pos="-2268"/>
        </w:tabs>
        <w:spacing w:line="360" w:lineRule="auto"/>
        <w:ind w:left="0"/>
        <w:jc w:val="center"/>
        <w:outlineLvl w:val="0"/>
        <w:rPr>
          <w:rFonts w:cs="Arial"/>
          <w:b/>
          <w:color w:val="0000FF"/>
        </w:rPr>
      </w:pPr>
      <w:bookmarkStart w:id="0" w:name="_GoBack"/>
      <w:bookmarkEnd w:id="0"/>
      <w:r w:rsidRPr="00B26696">
        <w:rPr>
          <w:rFonts w:cs="Arial"/>
          <w:b/>
          <w:color w:val="0000FF"/>
        </w:rPr>
        <w:t>Anexo III</w:t>
      </w:r>
    </w:p>
    <w:p w:rsidR="00321EF3" w:rsidRDefault="00321EF3" w:rsidP="00257D67">
      <w:pPr>
        <w:tabs>
          <w:tab w:val="left" w:pos="-2268"/>
        </w:tabs>
        <w:spacing w:line="360" w:lineRule="auto"/>
        <w:ind w:left="0"/>
        <w:jc w:val="center"/>
        <w:outlineLvl w:val="0"/>
        <w:rPr>
          <w:rFonts w:cs="Arial"/>
          <w:bCs/>
          <w:spacing w:val="0"/>
          <w:szCs w:val="22"/>
        </w:rPr>
      </w:pPr>
      <w:r>
        <w:rPr>
          <w:rFonts w:cs="Arial"/>
          <w:u w:val="single"/>
        </w:rPr>
        <w:t>Requisitos das medidas</w:t>
      </w:r>
      <w:r w:rsidRPr="00257D67">
        <w:rPr>
          <w:rFonts w:cs="Arial"/>
          <w:u w:val="single"/>
        </w:rPr>
        <w:t xml:space="preserve"> </w:t>
      </w:r>
      <w:r>
        <w:rPr>
          <w:rFonts w:cs="Arial"/>
          <w:u w:val="single"/>
        </w:rPr>
        <w:t>e Despesas Elegíveis em</w:t>
      </w:r>
      <w:r w:rsidRPr="00257D67">
        <w:rPr>
          <w:rFonts w:cs="Arial"/>
          <w:u w:val="single"/>
        </w:rPr>
        <w:t xml:space="preserve"> Eficiência Energética e Energias Renováveis, por tipologia de operação</w:t>
      </w: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2"/>
        <w:gridCol w:w="8788"/>
        <w:tblGridChange w:id="1">
          <w:tblGrid>
            <w:gridCol w:w="10"/>
            <w:gridCol w:w="5372"/>
            <w:gridCol w:w="10"/>
            <w:gridCol w:w="8778"/>
            <w:gridCol w:w="10"/>
          </w:tblGrid>
        </w:tblGridChange>
      </w:tblGrid>
      <w:tr w:rsidR="00321EF3" w:rsidRPr="00873E92" w:rsidTr="00EF578F">
        <w:trPr>
          <w:trHeight w:val="20"/>
          <w:jc w:val="center"/>
        </w:trPr>
        <w:tc>
          <w:tcPr>
            <w:tcW w:w="5382" w:type="dxa"/>
            <w:tcBorders>
              <w:top w:val="single" w:sz="12" w:space="0" w:color="auto"/>
              <w:left w:val="single" w:sz="12" w:space="0" w:color="auto"/>
            </w:tcBorders>
            <w:shd w:val="clear" w:color="auto" w:fill="D9E2F3"/>
            <w:vAlign w:val="center"/>
          </w:tcPr>
          <w:p w:rsidR="00321EF3" w:rsidRPr="00EF578F" w:rsidRDefault="00321EF3" w:rsidP="00EF578F">
            <w:pPr>
              <w:spacing w:before="60" w:after="60"/>
              <w:ind w:left="0"/>
              <w:jc w:val="center"/>
              <w:rPr>
                <w:rFonts w:cs="Arial"/>
                <w:b/>
                <w:spacing w:val="0"/>
                <w:szCs w:val="18"/>
              </w:rPr>
            </w:pPr>
            <w:r w:rsidRPr="00EF578F">
              <w:rPr>
                <w:rFonts w:cs="Arial"/>
                <w:b/>
                <w:spacing w:val="0"/>
                <w:szCs w:val="18"/>
              </w:rPr>
              <w:t>Requisitos das medidas</w:t>
            </w:r>
          </w:p>
        </w:tc>
        <w:tc>
          <w:tcPr>
            <w:tcW w:w="8788" w:type="dxa"/>
            <w:tcBorders>
              <w:top w:val="single" w:sz="12" w:space="0" w:color="auto"/>
              <w:right w:val="single" w:sz="12" w:space="0" w:color="auto"/>
            </w:tcBorders>
            <w:shd w:val="clear" w:color="auto" w:fill="D9E2F3"/>
            <w:vAlign w:val="center"/>
          </w:tcPr>
          <w:p w:rsidR="00321EF3" w:rsidRPr="00EF578F" w:rsidRDefault="00321EF3" w:rsidP="00EF578F">
            <w:pPr>
              <w:spacing w:before="60" w:after="60"/>
              <w:ind w:left="0"/>
              <w:jc w:val="center"/>
              <w:rPr>
                <w:rFonts w:cs="Arial"/>
                <w:b/>
                <w:spacing w:val="0"/>
                <w:sz w:val="18"/>
                <w:szCs w:val="18"/>
              </w:rPr>
            </w:pPr>
            <w:r w:rsidRPr="00EF578F">
              <w:rPr>
                <w:rFonts w:cs="Arial"/>
                <w:b/>
                <w:spacing w:val="0"/>
                <w:sz w:val="18"/>
                <w:szCs w:val="18"/>
              </w:rPr>
              <w:t>Despesas Elegíveis</w:t>
            </w:r>
          </w:p>
        </w:tc>
      </w:tr>
      <w:tr w:rsidR="00321EF3" w:rsidRPr="00873E92" w:rsidTr="00EF578F">
        <w:trPr>
          <w:trHeight w:val="20"/>
          <w:jc w:val="center"/>
        </w:trPr>
        <w:tc>
          <w:tcPr>
            <w:tcW w:w="14170" w:type="dxa"/>
            <w:gridSpan w:val="2"/>
            <w:tcBorders>
              <w:left w:val="single" w:sz="12" w:space="0" w:color="auto"/>
              <w:bottom w:val="single" w:sz="12" w:space="0" w:color="auto"/>
              <w:right w:val="single" w:sz="12" w:space="0" w:color="auto"/>
            </w:tcBorders>
            <w:shd w:val="clear" w:color="auto" w:fill="E7E6E6"/>
            <w:vAlign w:val="center"/>
          </w:tcPr>
          <w:p w:rsidR="00321EF3" w:rsidRPr="00EF578F" w:rsidRDefault="00321EF3" w:rsidP="00EF578F">
            <w:pPr>
              <w:ind w:left="0"/>
              <w:rPr>
                <w:rFonts w:cs="Arial"/>
                <w:b/>
                <w:sz w:val="18"/>
                <w:szCs w:val="18"/>
              </w:rPr>
            </w:pPr>
            <w:r w:rsidRPr="00EF578F">
              <w:rPr>
                <w:rFonts w:cs="Arial"/>
                <w:b/>
                <w:sz w:val="18"/>
                <w:szCs w:val="18"/>
              </w:rPr>
              <w:t>a) Intervenções que visem o aumento da eficiência energética dos edifícios e equipamentos públicos da administração local</w:t>
            </w:r>
          </w:p>
          <w:p w:rsidR="00321EF3" w:rsidRPr="00EF578F" w:rsidRDefault="00321EF3" w:rsidP="00EF578F">
            <w:pPr>
              <w:ind w:left="0"/>
              <w:rPr>
                <w:rFonts w:cs="Arial"/>
                <w:b/>
                <w:spacing w:val="0"/>
                <w:sz w:val="18"/>
                <w:szCs w:val="18"/>
                <w:lang w:eastAsia="pt-PT"/>
              </w:rPr>
            </w:pPr>
          </w:p>
        </w:tc>
      </w:tr>
      <w:tr w:rsidR="00321EF3" w:rsidRPr="00873E92" w:rsidTr="00EF578F">
        <w:trPr>
          <w:trHeight w:val="20"/>
          <w:jc w:val="center"/>
        </w:trPr>
        <w:tc>
          <w:tcPr>
            <w:tcW w:w="5382" w:type="dxa"/>
            <w:vMerge w:val="restart"/>
            <w:tcBorders>
              <w:top w:val="single" w:sz="12" w:space="0" w:color="auto"/>
              <w:left w:val="single" w:sz="12" w:space="0" w:color="auto"/>
              <w:bottom w:val="single" w:sz="6" w:space="0" w:color="auto"/>
              <w:right w:val="single" w:sz="6" w:space="0" w:color="auto"/>
            </w:tcBorders>
            <w:vAlign w:val="center"/>
          </w:tcPr>
          <w:p w:rsidR="00321EF3" w:rsidRPr="00EF578F" w:rsidRDefault="00321EF3" w:rsidP="00EF578F">
            <w:pPr>
              <w:ind w:left="0"/>
              <w:rPr>
                <w:rFonts w:cs="Arial"/>
                <w:sz w:val="18"/>
                <w:szCs w:val="18"/>
              </w:rPr>
            </w:pPr>
            <w:r w:rsidRPr="00EF578F">
              <w:rPr>
                <w:rFonts w:cs="Arial"/>
                <w:b/>
                <w:sz w:val="18"/>
                <w:szCs w:val="18"/>
              </w:rPr>
              <w:t>i)</w:t>
            </w:r>
            <w:r w:rsidRPr="00EF578F">
              <w:rPr>
                <w:rFonts w:cs="Arial"/>
                <w:sz w:val="18"/>
                <w:szCs w:val="18"/>
              </w:rPr>
              <w:t xml:space="preserve"> Intervenções na envolvente opaca dos edifícios, com o objetivo de proceder à instalação de isolamento térmico em paredes, pavimentos, coberturas e caixas de estore.</w:t>
            </w:r>
          </w:p>
          <w:p w:rsidR="00321EF3" w:rsidRPr="00EF578F" w:rsidRDefault="00321EF3" w:rsidP="00EF578F">
            <w:pPr>
              <w:ind w:left="0"/>
              <w:rPr>
                <w:rFonts w:cs="Arial"/>
                <w:sz w:val="18"/>
                <w:szCs w:val="18"/>
              </w:rPr>
            </w:pPr>
          </w:p>
          <w:p w:rsidR="00321EF3" w:rsidRPr="00EF578F" w:rsidRDefault="00321EF3" w:rsidP="00EF578F">
            <w:pPr>
              <w:ind w:left="0"/>
              <w:rPr>
                <w:rFonts w:cs="Arial"/>
                <w:b/>
                <w:sz w:val="18"/>
                <w:szCs w:val="18"/>
              </w:rPr>
            </w:pPr>
            <w:r w:rsidRPr="00EF578F">
              <w:rPr>
                <w:rFonts w:cs="Arial"/>
                <w:b/>
                <w:sz w:val="18"/>
                <w:szCs w:val="18"/>
              </w:rPr>
              <w:t>Requisitos:</w:t>
            </w:r>
          </w:p>
          <w:p w:rsidR="00321EF3" w:rsidRPr="00EF578F" w:rsidRDefault="00321EF3" w:rsidP="00EF578F">
            <w:pPr>
              <w:ind w:left="0"/>
              <w:rPr>
                <w:rFonts w:cs="Arial"/>
                <w:sz w:val="18"/>
                <w:szCs w:val="18"/>
              </w:rPr>
            </w:pPr>
          </w:p>
          <w:p w:rsidR="00321EF3" w:rsidRPr="00EF578F" w:rsidRDefault="00292B45" w:rsidP="00EF578F">
            <w:pPr>
              <w:ind w:left="0"/>
              <w:rPr>
                <w:rFonts w:cs="Arial"/>
                <w:sz w:val="18"/>
                <w:szCs w:val="18"/>
              </w:rPr>
            </w:pPr>
            <w:r>
              <w:rPr>
                <w:rFonts w:cs="Arial"/>
                <w:sz w:val="18"/>
                <w:szCs w:val="18"/>
              </w:rPr>
              <w:t>Os requisitos legais em vigor aplicáveis à tipologia da operação a implementar e edifício a intervencionar</w:t>
            </w:r>
          </w:p>
        </w:tc>
        <w:tc>
          <w:tcPr>
            <w:tcW w:w="8788" w:type="dxa"/>
            <w:tcBorders>
              <w:top w:val="single" w:sz="12" w:space="0" w:color="auto"/>
              <w:left w:val="single" w:sz="6" w:space="0" w:color="auto"/>
              <w:bottom w:val="single" w:sz="6" w:space="0" w:color="auto"/>
              <w:right w:val="single" w:sz="12" w:space="0" w:color="auto"/>
            </w:tcBorders>
            <w:vAlign w:val="center"/>
          </w:tcPr>
          <w:p w:rsidR="00321EF3" w:rsidRPr="00EF578F" w:rsidRDefault="00321EF3" w:rsidP="00EF578F">
            <w:pPr>
              <w:ind w:left="0"/>
              <w:rPr>
                <w:rFonts w:cs="Arial"/>
                <w:sz w:val="18"/>
                <w:szCs w:val="18"/>
              </w:rPr>
            </w:pPr>
          </w:p>
          <w:p w:rsidR="00292B45" w:rsidRDefault="00292B45" w:rsidP="00EF578F">
            <w:pPr>
              <w:pStyle w:val="PargrafodaLista"/>
              <w:numPr>
                <w:ilvl w:val="0"/>
                <w:numId w:val="4"/>
              </w:numPr>
              <w:rPr>
                <w:rFonts w:ascii="Arial" w:hAnsi="Arial" w:cs="Arial"/>
                <w:sz w:val="18"/>
                <w:szCs w:val="18"/>
                <w:lang w:eastAsia="en-US"/>
              </w:rPr>
            </w:pPr>
            <w:r>
              <w:rPr>
                <w:rFonts w:ascii="Arial" w:hAnsi="Arial" w:cs="Arial"/>
                <w:sz w:val="18"/>
                <w:szCs w:val="18"/>
                <w:lang w:eastAsia="en-US"/>
              </w:rPr>
              <w:t>Preparação das superfícies (paredes, pavimentos e/ou coberturas) a serem intervencionadas para colocação de isolamento térmico</w:t>
            </w:r>
          </w:p>
          <w:p w:rsidR="00321EF3" w:rsidRPr="00EF578F" w:rsidRDefault="00321EF3" w:rsidP="00EF578F">
            <w:pPr>
              <w:pStyle w:val="PargrafodaLista"/>
              <w:numPr>
                <w:ilvl w:val="0"/>
                <w:numId w:val="4"/>
              </w:numPr>
              <w:rPr>
                <w:rFonts w:ascii="Arial" w:hAnsi="Arial" w:cs="Arial"/>
                <w:sz w:val="18"/>
                <w:szCs w:val="18"/>
                <w:lang w:eastAsia="en-US"/>
              </w:rPr>
            </w:pPr>
            <w:r w:rsidRPr="00EF578F">
              <w:rPr>
                <w:rFonts w:ascii="Arial" w:hAnsi="Arial" w:cs="Arial"/>
                <w:sz w:val="18"/>
                <w:szCs w:val="18"/>
                <w:lang w:eastAsia="en-US"/>
              </w:rPr>
              <w:t>Aquisição e respetiva colocação de isolamento térmico (ex: poliestireno expandido, extrudido, lã mineral, cortiça ou outro) em fachadas, paredes, pavimentos, caixa de estores e preenchimento da caixa-de-ar de paredes duplas.</w:t>
            </w:r>
          </w:p>
          <w:p w:rsidR="00321EF3" w:rsidRPr="00EF578F" w:rsidRDefault="00321EF3" w:rsidP="00EF578F">
            <w:pPr>
              <w:pStyle w:val="PargrafodaLista"/>
              <w:numPr>
                <w:ilvl w:val="0"/>
                <w:numId w:val="4"/>
              </w:numPr>
              <w:rPr>
                <w:rFonts w:ascii="Arial" w:hAnsi="Arial" w:cs="Arial"/>
                <w:sz w:val="18"/>
                <w:szCs w:val="18"/>
                <w:lang w:eastAsia="en-US"/>
              </w:rPr>
            </w:pPr>
            <w:r w:rsidRPr="00EF578F">
              <w:rPr>
                <w:rFonts w:ascii="Arial" w:hAnsi="Arial" w:cs="Arial"/>
                <w:sz w:val="18"/>
                <w:szCs w:val="18"/>
                <w:lang w:eastAsia="en-US"/>
              </w:rPr>
              <w:t>Acabamento (pintura, reboco, entre outros) relativo à instalação deste tipo de isolamento (por exemplo, em fachadas), na medida em que esse acabamento resulte da aplicação do isolamento.</w:t>
            </w:r>
          </w:p>
          <w:p w:rsidR="00321EF3" w:rsidRPr="00EF578F" w:rsidRDefault="00321EF3" w:rsidP="00EF578F">
            <w:pPr>
              <w:ind w:left="0"/>
              <w:rPr>
                <w:rFonts w:cs="Arial"/>
                <w:sz w:val="18"/>
                <w:szCs w:val="18"/>
              </w:rPr>
            </w:pPr>
          </w:p>
          <w:p w:rsidR="00321EF3" w:rsidRPr="00EF578F" w:rsidRDefault="00321EF3" w:rsidP="00EF578F">
            <w:pPr>
              <w:ind w:left="0"/>
              <w:rPr>
                <w:rFonts w:cs="Arial"/>
                <w:b/>
                <w:sz w:val="18"/>
                <w:szCs w:val="18"/>
              </w:rPr>
            </w:pPr>
            <w:r w:rsidRPr="00EF578F">
              <w:rPr>
                <w:rFonts w:cs="Arial"/>
                <w:b/>
                <w:sz w:val="18"/>
                <w:szCs w:val="18"/>
              </w:rPr>
              <w:t>Exemplos:</w:t>
            </w:r>
          </w:p>
          <w:p w:rsidR="00321EF3" w:rsidRPr="00EF578F" w:rsidRDefault="00321EF3" w:rsidP="00EF578F">
            <w:pPr>
              <w:ind w:left="0"/>
              <w:rPr>
                <w:rFonts w:cs="Arial"/>
                <w:sz w:val="18"/>
                <w:szCs w:val="18"/>
              </w:rPr>
            </w:pPr>
            <w:r w:rsidRPr="00EF578F">
              <w:rPr>
                <w:rFonts w:cs="Arial"/>
                <w:sz w:val="18"/>
                <w:szCs w:val="18"/>
              </w:rPr>
              <w:t>A – É colocado isolamento na fachada, sendo necessário posteriormente rebocar e pintar ou revestir a fachada – despesa elegível.</w:t>
            </w:r>
          </w:p>
          <w:p w:rsidR="00321EF3" w:rsidRPr="00EF578F" w:rsidRDefault="00321EF3" w:rsidP="002667E5">
            <w:pPr>
              <w:ind w:left="0"/>
              <w:rPr>
                <w:rFonts w:cs="Arial"/>
                <w:b/>
                <w:spacing w:val="0"/>
                <w:sz w:val="18"/>
                <w:szCs w:val="18"/>
                <w:lang w:eastAsia="pt-PT"/>
              </w:rPr>
            </w:pPr>
            <w:r w:rsidRPr="00EF578F">
              <w:rPr>
                <w:rFonts w:cs="Arial"/>
                <w:sz w:val="18"/>
                <w:szCs w:val="18"/>
              </w:rPr>
              <w:t>B – É colocado isolamento a preencher a caixa-de-ar de uma parede dupla – acabamento exterior não é despesa elegível.</w:t>
            </w:r>
          </w:p>
        </w:tc>
      </w:tr>
      <w:tr w:rsidR="00321EF3" w:rsidRPr="00873E92" w:rsidTr="00EF578F">
        <w:trPr>
          <w:trHeight w:val="20"/>
          <w:jc w:val="center"/>
        </w:trPr>
        <w:tc>
          <w:tcPr>
            <w:tcW w:w="5382" w:type="dxa"/>
            <w:vMerge/>
            <w:tcBorders>
              <w:top w:val="single" w:sz="6" w:space="0" w:color="auto"/>
              <w:left w:val="single" w:sz="12" w:space="0" w:color="auto"/>
              <w:bottom w:val="single" w:sz="12" w:space="0" w:color="auto"/>
              <w:right w:val="single" w:sz="6" w:space="0" w:color="auto"/>
            </w:tcBorders>
            <w:vAlign w:val="center"/>
          </w:tcPr>
          <w:p w:rsidR="00321EF3" w:rsidRPr="00EF578F" w:rsidRDefault="00321EF3" w:rsidP="00EF578F">
            <w:pPr>
              <w:ind w:left="0"/>
              <w:rPr>
                <w:rFonts w:cs="Arial"/>
                <w:sz w:val="18"/>
                <w:szCs w:val="18"/>
              </w:rPr>
            </w:pPr>
          </w:p>
        </w:tc>
        <w:tc>
          <w:tcPr>
            <w:tcW w:w="8788" w:type="dxa"/>
            <w:tcBorders>
              <w:top w:val="single" w:sz="6" w:space="0" w:color="auto"/>
              <w:left w:val="single" w:sz="6" w:space="0" w:color="auto"/>
              <w:bottom w:val="single" w:sz="12" w:space="0" w:color="auto"/>
              <w:right w:val="single" w:sz="12" w:space="0" w:color="auto"/>
            </w:tcBorders>
            <w:vAlign w:val="center"/>
          </w:tcPr>
          <w:p w:rsidR="00321EF3" w:rsidRPr="00EF578F" w:rsidRDefault="00321EF3" w:rsidP="00EF578F">
            <w:pPr>
              <w:ind w:left="0"/>
              <w:rPr>
                <w:rFonts w:cs="Arial"/>
                <w:sz w:val="18"/>
                <w:szCs w:val="18"/>
              </w:rPr>
            </w:pPr>
          </w:p>
          <w:p w:rsidR="00321EF3" w:rsidRPr="00EF578F" w:rsidRDefault="00321EF3" w:rsidP="00292B45">
            <w:pPr>
              <w:pStyle w:val="PargrafodaLista"/>
              <w:ind w:left="0"/>
              <w:rPr>
                <w:rFonts w:cs="Arial"/>
                <w:b/>
                <w:sz w:val="18"/>
                <w:szCs w:val="18"/>
              </w:rPr>
            </w:pPr>
            <w:r w:rsidRPr="00292B45">
              <w:rPr>
                <w:rFonts w:ascii="Arial" w:eastAsia="Times New Roman" w:hAnsi="Arial" w:cs="Arial"/>
                <w:b/>
                <w:spacing w:val="-5"/>
                <w:sz w:val="18"/>
                <w:szCs w:val="18"/>
                <w:lang w:eastAsia="en-US"/>
              </w:rPr>
              <w:t>Custos Padrão:</w:t>
            </w:r>
            <w:r w:rsidRPr="00EF578F">
              <w:rPr>
                <w:rFonts w:cs="Arial"/>
                <w:b/>
                <w:sz w:val="18"/>
                <w:szCs w:val="18"/>
              </w:rPr>
              <w:t xml:space="preserve"> </w:t>
            </w:r>
            <w:ins w:id="2" w:author="Maria do Carmo Ricardo" w:date="2020-01-20T09:29:00Z">
              <w:r w:rsidR="00292B45">
                <w:rPr>
                  <w:rFonts w:cs="Arial"/>
                  <w:b/>
                  <w:sz w:val="18"/>
                  <w:szCs w:val="18"/>
                </w:rPr>
                <w:t xml:space="preserve"> </w:t>
              </w:r>
            </w:ins>
            <w:r w:rsidRPr="00EF578F">
              <w:rPr>
                <w:rFonts w:ascii="Arial" w:hAnsi="Arial" w:cs="Arial"/>
                <w:sz w:val="18"/>
                <w:szCs w:val="18"/>
                <w:lang w:eastAsia="en-US"/>
              </w:rPr>
              <w:t>Envolvente opaca</w:t>
            </w:r>
          </w:p>
        </w:tc>
      </w:tr>
      <w:tr w:rsidR="00321EF3" w:rsidRPr="00873E92" w:rsidTr="00EF578F">
        <w:trPr>
          <w:trHeight w:val="388"/>
          <w:jc w:val="center"/>
        </w:trPr>
        <w:tc>
          <w:tcPr>
            <w:tcW w:w="5382" w:type="dxa"/>
            <w:vMerge w:val="restart"/>
            <w:tcBorders>
              <w:top w:val="single" w:sz="12" w:space="0" w:color="auto"/>
              <w:left w:val="single" w:sz="12" w:space="0" w:color="auto"/>
            </w:tcBorders>
            <w:vAlign w:val="center"/>
          </w:tcPr>
          <w:p w:rsidR="00321EF3" w:rsidRPr="00EF578F" w:rsidRDefault="00321EF3" w:rsidP="00EF578F">
            <w:pPr>
              <w:ind w:left="0"/>
              <w:rPr>
                <w:rFonts w:cs="Arial"/>
                <w:sz w:val="18"/>
                <w:szCs w:val="18"/>
              </w:rPr>
            </w:pPr>
          </w:p>
          <w:p w:rsidR="00321EF3" w:rsidRPr="00EF578F" w:rsidRDefault="00321EF3" w:rsidP="00EF578F">
            <w:pPr>
              <w:ind w:left="0"/>
              <w:rPr>
                <w:rFonts w:cs="Arial"/>
                <w:sz w:val="18"/>
                <w:szCs w:val="18"/>
              </w:rPr>
            </w:pPr>
            <w:r w:rsidRPr="00EF578F">
              <w:rPr>
                <w:rFonts w:cs="Arial"/>
                <w:b/>
                <w:sz w:val="18"/>
                <w:szCs w:val="18"/>
              </w:rPr>
              <w:t xml:space="preserve">ii) </w:t>
            </w:r>
            <w:r w:rsidRPr="00EF578F">
              <w:rPr>
                <w:rFonts w:cs="Arial"/>
                <w:sz w:val="18"/>
                <w:szCs w:val="18"/>
              </w:rPr>
              <w:t xml:space="preserve">Intervenções na envolvente envidraçada dos edifícios, nomeadamente através da substituição de caixilharia com vidro simples, e caixilharia com vidro duplo sem corte térmico, por caixilharia com vidro duplo e corte térmico, ou solução equivalente em termos de desempenho energético, e respetivos dispositivos de sombreamento. </w:t>
            </w:r>
          </w:p>
          <w:p w:rsidR="00321EF3" w:rsidRPr="00EF578F" w:rsidRDefault="00321EF3" w:rsidP="00EF578F">
            <w:pPr>
              <w:ind w:left="0"/>
              <w:rPr>
                <w:rFonts w:cs="Arial"/>
                <w:sz w:val="18"/>
                <w:szCs w:val="18"/>
              </w:rPr>
            </w:pPr>
          </w:p>
          <w:p w:rsidR="00321EF3" w:rsidRDefault="00321EF3" w:rsidP="00EF578F">
            <w:pPr>
              <w:ind w:left="0"/>
              <w:rPr>
                <w:ins w:id="3" w:author="Maria do Carmo Ricardo" w:date="2020-01-20T09:32:00Z"/>
                <w:rFonts w:cs="Arial"/>
                <w:b/>
                <w:sz w:val="18"/>
                <w:szCs w:val="18"/>
              </w:rPr>
            </w:pPr>
            <w:r w:rsidRPr="00EF578F">
              <w:rPr>
                <w:rFonts w:cs="Arial"/>
                <w:b/>
                <w:sz w:val="18"/>
                <w:szCs w:val="18"/>
              </w:rPr>
              <w:t>Requisitos:</w:t>
            </w:r>
          </w:p>
          <w:p w:rsidR="002667E5" w:rsidRPr="00EF578F" w:rsidRDefault="002667E5" w:rsidP="00EF578F">
            <w:pPr>
              <w:ind w:left="0"/>
              <w:rPr>
                <w:rFonts w:cs="Arial"/>
                <w:b/>
                <w:sz w:val="18"/>
                <w:szCs w:val="18"/>
              </w:rPr>
            </w:pPr>
          </w:p>
          <w:p w:rsidR="00321EF3" w:rsidRPr="00EF578F" w:rsidRDefault="002667E5" w:rsidP="00EF578F">
            <w:pPr>
              <w:ind w:left="0"/>
              <w:rPr>
                <w:rFonts w:cs="Arial"/>
                <w:sz w:val="18"/>
                <w:szCs w:val="18"/>
              </w:rPr>
            </w:pPr>
            <w:r>
              <w:rPr>
                <w:rFonts w:cs="Arial"/>
                <w:sz w:val="18"/>
                <w:szCs w:val="18"/>
              </w:rPr>
              <w:t>Os requisitos legais em vigor aplicáveis à tipologia da operação a implementar e edifício a intervencionar</w:t>
            </w:r>
          </w:p>
          <w:p w:rsidR="00321EF3" w:rsidRPr="00EF578F" w:rsidRDefault="00321EF3" w:rsidP="00EF578F">
            <w:pPr>
              <w:ind w:left="0"/>
              <w:rPr>
                <w:rFonts w:cs="Arial"/>
                <w:sz w:val="18"/>
                <w:szCs w:val="18"/>
              </w:rPr>
            </w:pPr>
          </w:p>
          <w:p w:rsidR="00321EF3" w:rsidRPr="00EF578F" w:rsidRDefault="00321EF3" w:rsidP="00EF578F">
            <w:pPr>
              <w:ind w:left="0"/>
              <w:rPr>
                <w:rFonts w:cs="Arial"/>
                <w:sz w:val="18"/>
                <w:szCs w:val="18"/>
              </w:rPr>
            </w:pPr>
          </w:p>
        </w:tc>
        <w:tc>
          <w:tcPr>
            <w:tcW w:w="8788" w:type="dxa"/>
            <w:tcBorders>
              <w:top w:val="single" w:sz="12" w:space="0" w:color="auto"/>
              <w:right w:val="single" w:sz="12" w:space="0" w:color="auto"/>
            </w:tcBorders>
            <w:vAlign w:val="center"/>
          </w:tcPr>
          <w:p w:rsidR="00321EF3" w:rsidRPr="00EF578F" w:rsidRDefault="00321EF3" w:rsidP="00EF578F">
            <w:pPr>
              <w:ind w:left="0"/>
              <w:rPr>
                <w:rFonts w:cs="Arial"/>
                <w:sz w:val="18"/>
                <w:szCs w:val="18"/>
              </w:rPr>
            </w:pPr>
          </w:p>
          <w:p w:rsidR="00321EF3" w:rsidRPr="00EF578F" w:rsidRDefault="002667E5" w:rsidP="00EF578F">
            <w:pPr>
              <w:ind w:left="0"/>
              <w:rPr>
                <w:rFonts w:cs="Arial"/>
                <w:sz w:val="18"/>
                <w:szCs w:val="18"/>
              </w:rPr>
            </w:pPr>
            <w:r>
              <w:rPr>
                <w:rFonts w:cs="Arial"/>
                <w:sz w:val="18"/>
                <w:szCs w:val="18"/>
              </w:rPr>
              <w:t xml:space="preserve">Remoção da envolvente envidraçada existente, </w:t>
            </w:r>
            <w:ins w:id="4" w:author="Maria do Carmo Ricardo" w:date="2020-01-20T09:33:00Z">
              <w:r>
                <w:rPr>
                  <w:rFonts w:cs="Arial"/>
                  <w:sz w:val="18"/>
                  <w:szCs w:val="18"/>
                </w:rPr>
                <w:t>a</w:t>
              </w:r>
            </w:ins>
            <w:r w:rsidR="00321EF3" w:rsidRPr="00EF578F">
              <w:rPr>
                <w:rFonts w:cs="Arial"/>
                <w:sz w:val="18"/>
                <w:szCs w:val="18"/>
              </w:rPr>
              <w:t>quisição e respetiva instalação de:</w:t>
            </w:r>
          </w:p>
          <w:p w:rsidR="00321EF3" w:rsidRPr="00EF578F" w:rsidRDefault="00321EF3" w:rsidP="00EF578F">
            <w:pPr>
              <w:pStyle w:val="PargrafodaLista"/>
              <w:numPr>
                <w:ilvl w:val="0"/>
                <w:numId w:val="4"/>
              </w:numPr>
              <w:rPr>
                <w:rFonts w:ascii="Arial" w:hAnsi="Arial" w:cs="Arial"/>
                <w:sz w:val="18"/>
                <w:szCs w:val="18"/>
                <w:lang w:eastAsia="en-US"/>
              </w:rPr>
            </w:pPr>
            <w:r w:rsidRPr="00EF578F">
              <w:rPr>
                <w:rFonts w:ascii="Arial" w:hAnsi="Arial" w:cs="Arial"/>
                <w:sz w:val="18"/>
                <w:szCs w:val="18"/>
                <w:lang w:eastAsia="en-US"/>
              </w:rPr>
              <w:t>Caixilharia de alumínio com corte térmico;</w:t>
            </w:r>
          </w:p>
          <w:p w:rsidR="00321EF3" w:rsidRPr="00EF578F" w:rsidRDefault="00321EF3" w:rsidP="00EF578F">
            <w:pPr>
              <w:pStyle w:val="PargrafodaLista"/>
              <w:numPr>
                <w:ilvl w:val="0"/>
                <w:numId w:val="4"/>
              </w:numPr>
              <w:rPr>
                <w:rFonts w:ascii="Arial" w:hAnsi="Arial" w:cs="Arial"/>
                <w:sz w:val="18"/>
                <w:szCs w:val="18"/>
                <w:lang w:eastAsia="en-US"/>
              </w:rPr>
            </w:pPr>
            <w:r w:rsidRPr="00EF578F">
              <w:rPr>
                <w:rFonts w:ascii="Arial" w:hAnsi="Arial" w:cs="Arial"/>
                <w:sz w:val="18"/>
                <w:szCs w:val="18"/>
                <w:lang w:eastAsia="en-US"/>
              </w:rPr>
              <w:t>Caixilharia de PVC ou madeira, ou de PVC/alumínio forrada a madeira;</w:t>
            </w:r>
          </w:p>
          <w:p w:rsidR="00321EF3" w:rsidRPr="00EF578F" w:rsidRDefault="00321EF3" w:rsidP="00EF578F">
            <w:pPr>
              <w:pStyle w:val="PargrafodaLista"/>
              <w:numPr>
                <w:ilvl w:val="0"/>
                <w:numId w:val="4"/>
              </w:numPr>
              <w:rPr>
                <w:rFonts w:ascii="Arial" w:hAnsi="Arial" w:cs="Arial"/>
                <w:sz w:val="18"/>
                <w:szCs w:val="18"/>
                <w:lang w:eastAsia="en-US"/>
              </w:rPr>
            </w:pPr>
            <w:r w:rsidRPr="00EF578F">
              <w:rPr>
                <w:rFonts w:ascii="Arial" w:hAnsi="Arial" w:cs="Arial"/>
                <w:sz w:val="18"/>
                <w:szCs w:val="18"/>
                <w:lang w:eastAsia="en-US"/>
              </w:rPr>
              <w:t>Vãos duplos de caixilharia;</w:t>
            </w:r>
          </w:p>
          <w:p w:rsidR="00321EF3" w:rsidRPr="00EF578F" w:rsidRDefault="00321EF3" w:rsidP="00EF578F">
            <w:pPr>
              <w:pStyle w:val="PargrafodaLista"/>
              <w:numPr>
                <w:ilvl w:val="0"/>
                <w:numId w:val="4"/>
              </w:numPr>
              <w:rPr>
                <w:rFonts w:cs="Arial"/>
                <w:sz w:val="18"/>
                <w:szCs w:val="18"/>
                <w:lang w:eastAsia="en-US"/>
              </w:rPr>
            </w:pPr>
            <w:r w:rsidRPr="00EF578F">
              <w:rPr>
                <w:rFonts w:ascii="Arial" w:hAnsi="Arial" w:cs="Arial"/>
                <w:sz w:val="18"/>
                <w:szCs w:val="18"/>
                <w:lang w:eastAsia="en-US"/>
              </w:rPr>
              <w:t>Outros tipos de caixilharia que conduzam ao cumprimento dos requisitos mínimos de desempenho</w:t>
            </w:r>
            <w:r w:rsidRPr="00EF578F">
              <w:rPr>
                <w:rFonts w:cs="Arial"/>
                <w:sz w:val="18"/>
                <w:szCs w:val="18"/>
                <w:lang w:eastAsia="en-US"/>
              </w:rPr>
              <w:t xml:space="preserve"> aplicáveis.</w:t>
            </w:r>
          </w:p>
          <w:p w:rsidR="00321EF3" w:rsidRPr="00EF578F" w:rsidRDefault="00321EF3" w:rsidP="00EF578F">
            <w:pPr>
              <w:ind w:left="0"/>
              <w:rPr>
                <w:rFonts w:cs="Arial"/>
                <w:i/>
                <w:sz w:val="18"/>
                <w:szCs w:val="18"/>
              </w:rPr>
            </w:pPr>
            <w:r w:rsidRPr="00EF578F">
              <w:rPr>
                <w:rFonts w:cs="Arial"/>
                <w:i/>
                <w:sz w:val="18"/>
                <w:szCs w:val="18"/>
              </w:rPr>
              <w:t>Nota: na especificação de caixilharias devem ser avaliadas as condições de ventilação do edifício ou fração e, se necessário, utilizar estes elementos para incorporar eventuais dispositivos de admissão de ar.</w:t>
            </w:r>
          </w:p>
          <w:p w:rsidR="00321EF3" w:rsidRPr="00EF578F" w:rsidRDefault="00321EF3" w:rsidP="00EF578F">
            <w:pPr>
              <w:ind w:left="0"/>
              <w:rPr>
                <w:rFonts w:cs="Arial"/>
                <w:sz w:val="18"/>
                <w:szCs w:val="18"/>
              </w:rPr>
            </w:pPr>
          </w:p>
          <w:p w:rsidR="00321EF3" w:rsidRPr="00EF578F" w:rsidRDefault="00321EF3" w:rsidP="00EF578F">
            <w:pPr>
              <w:pStyle w:val="PargrafodaLista"/>
              <w:numPr>
                <w:ilvl w:val="0"/>
                <w:numId w:val="4"/>
              </w:numPr>
              <w:rPr>
                <w:rFonts w:cs="Arial"/>
                <w:b/>
                <w:sz w:val="18"/>
                <w:szCs w:val="18"/>
              </w:rPr>
            </w:pPr>
            <w:r w:rsidRPr="00EF578F">
              <w:rPr>
                <w:rFonts w:ascii="Arial" w:hAnsi="Arial" w:cs="Arial"/>
                <w:sz w:val="18"/>
                <w:szCs w:val="18"/>
                <w:lang w:eastAsia="en-US"/>
              </w:rPr>
              <w:lastRenderedPageBreak/>
              <w:t>Dispositivos de sombreamento – palas, platibandas, estores, sistemas dinâmicos de sombreamento, fachadas agrafadas entre outras soluções que permitam um aumento na eficiência energética por melhoria das condições interiores no edifício ou fração.</w:t>
            </w:r>
          </w:p>
        </w:tc>
      </w:tr>
      <w:tr w:rsidR="00321EF3" w:rsidRPr="00873E92" w:rsidTr="00DF1DB9">
        <w:trPr>
          <w:trHeight w:val="732"/>
          <w:jc w:val="center"/>
        </w:trPr>
        <w:tc>
          <w:tcPr>
            <w:tcW w:w="5382" w:type="dxa"/>
            <w:vMerge/>
            <w:tcBorders>
              <w:left w:val="single" w:sz="12" w:space="0" w:color="auto"/>
              <w:bottom w:val="single" w:sz="12" w:space="0" w:color="auto"/>
            </w:tcBorders>
            <w:vAlign w:val="center"/>
          </w:tcPr>
          <w:p w:rsidR="00321EF3" w:rsidRPr="00EF578F" w:rsidRDefault="00321EF3" w:rsidP="00EF578F">
            <w:pPr>
              <w:ind w:left="0"/>
              <w:rPr>
                <w:rFonts w:cs="Arial"/>
                <w:sz w:val="18"/>
                <w:szCs w:val="18"/>
              </w:rPr>
            </w:pPr>
          </w:p>
        </w:tc>
        <w:tc>
          <w:tcPr>
            <w:tcW w:w="8788" w:type="dxa"/>
            <w:tcBorders>
              <w:bottom w:val="single" w:sz="12" w:space="0" w:color="auto"/>
              <w:right w:val="single" w:sz="12" w:space="0" w:color="auto"/>
            </w:tcBorders>
            <w:vAlign w:val="center"/>
          </w:tcPr>
          <w:p w:rsidR="00321EF3" w:rsidRPr="00EF578F" w:rsidRDefault="00321EF3" w:rsidP="002667E5">
            <w:pPr>
              <w:ind w:left="0"/>
              <w:rPr>
                <w:rFonts w:cs="Arial"/>
                <w:sz w:val="18"/>
                <w:szCs w:val="18"/>
                <w:lang w:val="en-GB"/>
              </w:rPr>
            </w:pPr>
            <w:r w:rsidRPr="00EF578F">
              <w:rPr>
                <w:rFonts w:cs="Arial"/>
                <w:b/>
                <w:sz w:val="18"/>
                <w:szCs w:val="18"/>
              </w:rPr>
              <w:t>Custos Padrão</w:t>
            </w:r>
            <w:r w:rsidR="002667E5">
              <w:rPr>
                <w:rFonts w:cs="Arial"/>
                <w:b/>
                <w:sz w:val="18"/>
                <w:szCs w:val="18"/>
              </w:rPr>
              <w:t xml:space="preserve">: </w:t>
            </w:r>
            <w:r w:rsidRPr="00EF578F">
              <w:rPr>
                <w:rFonts w:cs="Arial"/>
                <w:sz w:val="18"/>
                <w:szCs w:val="18"/>
              </w:rPr>
              <w:t>Envolvente envidraçada</w:t>
            </w:r>
          </w:p>
        </w:tc>
      </w:tr>
      <w:tr w:rsidR="00321EF3" w:rsidRPr="00873E92" w:rsidTr="00DF1DB9">
        <w:trPr>
          <w:trHeight w:val="542"/>
          <w:jc w:val="center"/>
        </w:trPr>
        <w:tc>
          <w:tcPr>
            <w:tcW w:w="5382" w:type="dxa"/>
            <w:vMerge w:val="restart"/>
            <w:tcBorders>
              <w:top w:val="single" w:sz="12" w:space="0" w:color="auto"/>
              <w:left w:val="single" w:sz="12" w:space="0" w:color="auto"/>
            </w:tcBorders>
            <w:vAlign w:val="center"/>
          </w:tcPr>
          <w:p w:rsidR="00321EF3" w:rsidRPr="00EF578F" w:rsidRDefault="00321EF3" w:rsidP="00EF578F">
            <w:pPr>
              <w:ind w:left="0"/>
              <w:rPr>
                <w:rFonts w:cs="Arial"/>
                <w:sz w:val="18"/>
                <w:szCs w:val="18"/>
              </w:rPr>
            </w:pPr>
          </w:p>
          <w:p w:rsidR="00321EF3" w:rsidRDefault="00321EF3" w:rsidP="00EF578F">
            <w:pPr>
              <w:ind w:left="0"/>
              <w:rPr>
                <w:rFonts w:cs="Arial"/>
                <w:sz w:val="18"/>
                <w:szCs w:val="18"/>
              </w:rPr>
            </w:pPr>
            <w:r w:rsidRPr="00EF578F">
              <w:rPr>
                <w:rFonts w:cs="Arial"/>
                <w:b/>
                <w:sz w:val="18"/>
                <w:szCs w:val="18"/>
              </w:rPr>
              <w:t>iii) I</w:t>
            </w:r>
            <w:r w:rsidRPr="00EF578F">
              <w:rPr>
                <w:rFonts w:cs="Arial"/>
                <w:sz w:val="18"/>
                <w:szCs w:val="18"/>
              </w:rPr>
              <w:t>luminação interior e intervenções nos sistemas técnicos instalados, através da substituição dos sistemas existentes por sistemas de elevada eficiência, ou através de intervenções nos sistemas existentes que visem aumentar a sua eficiência energética, nomeadamente integração de água quente solar, incorporação de microgeração, sistemas de iluminação, aquecimento, ventilação e ar condicionado (AVAC)</w:t>
            </w:r>
          </w:p>
          <w:p w:rsidR="002667E5" w:rsidRDefault="002667E5" w:rsidP="00EF578F">
            <w:pPr>
              <w:ind w:left="0"/>
              <w:rPr>
                <w:rFonts w:cs="Arial"/>
                <w:sz w:val="18"/>
                <w:szCs w:val="18"/>
              </w:rPr>
            </w:pPr>
            <w:r>
              <w:rPr>
                <w:rFonts w:cs="Arial"/>
                <w:sz w:val="18"/>
                <w:szCs w:val="18"/>
              </w:rPr>
              <w:t>e</w:t>
            </w:r>
          </w:p>
          <w:p w:rsidR="002667E5" w:rsidRPr="00EF578F" w:rsidRDefault="002667E5" w:rsidP="00EF578F">
            <w:pPr>
              <w:ind w:left="0"/>
              <w:rPr>
                <w:rFonts w:cs="Arial"/>
                <w:sz w:val="18"/>
                <w:szCs w:val="18"/>
              </w:rPr>
            </w:pPr>
            <w:r>
              <w:rPr>
                <w:rFonts w:cs="Arial"/>
                <w:sz w:val="18"/>
                <w:szCs w:val="18"/>
              </w:rPr>
              <w:t>Instalação de painéis solares térmicos para a produção de água quente sanitária e climatização (alínea b(i) do artigo 36º do RE SEUR)</w:t>
            </w:r>
          </w:p>
          <w:p w:rsidR="00321EF3" w:rsidRPr="00EF578F" w:rsidRDefault="00321EF3" w:rsidP="00EF578F">
            <w:pPr>
              <w:ind w:left="0"/>
              <w:rPr>
                <w:rFonts w:cs="Arial"/>
                <w:sz w:val="18"/>
                <w:szCs w:val="18"/>
              </w:rPr>
            </w:pPr>
          </w:p>
          <w:p w:rsidR="00321EF3" w:rsidRDefault="00321EF3" w:rsidP="00EF578F">
            <w:pPr>
              <w:ind w:left="0"/>
              <w:rPr>
                <w:ins w:id="5" w:author="Maria do Carmo Ricardo" w:date="2020-01-20T09:37:00Z"/>
                <w:rFonts w:cs="Arial"/>
                <w:b/>
                <w:sz w:val="18"/>
                <w:szCs w:val="18"/>
              </w:rPr>
            </w:pPr>
            <w:r w:rsidRPr="00EF578F">
              <w:rPr>
                <w:rFonts w:cs="Arial"/>
                <w:b/>
                <w:sz w:val="18"/>
                <w:szCs w:val="18"/>
              </w:rPr>
              <w:t>Requisitos:</w:t>
            </w:r>
          </w:p>
          <w:p w:rsidR="002667E5" w:rsidRDefault="002667E5" w:rsidP="00EF578F">
            <w:pPr>
              <w:ind w:left="0"/>
              <w:rPr>
                <w:rFonts w:cs="Arial"/>
                <w:b/>
                <w:sz w:val="18"/>
                <w:szCs w:val="18"/>
              </w:rPr>
            </w:pPr>
          </w:p>
          <w:p w:rsidR="002667E5" w:rsidRPr="00EF578F" w:rsidRDefault="002667E5" w:rsidP="002667E5">
            <w:pPr>
              <w:ind w:left="0"/>
              <w:rPr>
                <w:rFonts w:cs="Arial"/>
                <w:sz w:val="18"/>
                <w:szCs w:val="18"/>
              </w:rPr>
            </w:pPr>
            <w:r>
              <w:rPr>
                <w:rFonts w:cs="Arial"/>
                <w:sz w:val="18"/>
                <w:szCs w:val="18"/>
              </w:rPr>
              <w:t>Os requisitos legais em vigor aplicáveis à tipologia da operação a implementar e edifício a intervencionar</w:t>
            </w:r>
          </w:p>
          <w:p w:rsidR="002667E5" w:rsidRPr="00EF578F" w:rsidRDefault="002667E5" w:rsidP="00EF578F">
            <w:pPr>
              <w:ind w:left="0"/>
              <w:rPr>
                <w:rFonts w:cs="Arial"/>
                <w:b/>
                <w:sz w:val="18"/>
                <w:szCs w:val="18"/>
              </w:rPr>
            </w:pPr>
          </w:p>
          <w:p w:rsidR="00321EF3" w:rsidRPr="00EF578F" w:rsidRDefault="00321EF3" w:rsidP="002667E5">
            <w:pPr>
              <w:ind w:left="0"/>
              <w:rPr>
                <w:rFonts w:cs="Arial"/>
                <w:sz w:val="18"/>
                <w:szCs w:val="18"/>
              </w:rPr>
            </w:pPr>
          </w:p>
        </w:tc>
        <w:tc>
          <w:tcPr>
            <w:tcW w:w="8788" w:type="dxa"/>
            <w:tcBorders>
              <w:top w:val="single" w:sz="12" w:space="0" w:color="auto"/>
              <w:right w:val="single" w:sz="12" w:space="0" w:color="auto"/>
            </w:tcBorders>
            <w:vAlign w:val="center"/>
          </w:tcPr>
          <w:p w:rsidR="00321EF3" w:rsidRPr="00EF578F" w:rsidRDefault="00321EF3" w:rsidP="00EF578F">
            <w:pPr>
              <w:ind w:left="0"/>
              <w:rPr>
                <w:rFonts w:cs="Arial"/>
                <w:sz w:val="18"/>
                <w:szCs w:val="18"/>
              </w:rPr>
            </w:pPr>
          </w:p>
          <w:p w:rsidR="00321EF3" w:rsidRPr="00EF578F" w:rsidRDefault="002667E5" w:rsidP="00EF578F">
            <w:pPr>
              <w:pStyle w:val="PargrafodaLista"/>
              <w:numPr>
                <w:ilvl w:val="0"/>
                <w:numId w:val="4"/>
              </w:numPr>
              <w:rPr>
                <w:rFonts w:ascii="Arial" w:hAnsi="Arial" w:cs="Arial"/>
                <w:sz w:val="18"/>
                <w:szCs w:val="18"/>
                <w:lang w:eastAsia="en-US"/>
              </w:rPr>
            </w:pPr>
            <w:r>
              <w:rPr>
                <w:rFonts w:ascii="Arial" w:hAnsi="Arial" w:cs="Arial"/>
                <w:sz w:val="18"/>
                <w:szCs w:val="18"/>
                <w:lang w:eastAsia="en-US"/>
              </w:rPr>
              <w:t>Substituição, com a</w:t>
            </w:r>
            <w:r w:rsidR="00321EF3" w:rsidRPr="00EF578F">
              <w:rPr>
                <w:rFonts w:ascii="Arial" w:hAnsi="Arial" w:cs="Arial"/>
                <w:sz w:val="18"/>
                <w:szCs w:val="18"/>
                <w:lang w:eastAsia="en-US"/>
              </w:rPr>
              <w:t>quisição e instalação de equipamentos</w:t>
            </w:r>
            <w:r>
              <w:rPr>
                <w:rFonts w:ascii="Arial" w:hAnsi="Arial" w:cs="Arial"/>
                <w:sz w:val="18"/>
                <w:szCs w:val="18"/>
                <w:lang w:eastAsia="en-US"/>
              </w:rPr>
              <w:t xml:space="preserve"> novos</w:t>
            </w:r>
            <w:r w:rsidR="00321EF3" w:rsidRPr="00EF578F">
              <w:rPr>
                <w:rFonts w:ascii="Arial" w:hAnsi="Arial" w:cs="Arial"/>
                <w:sz w:val="18"/>
                <w:szCs w:val="18"/>
                <w:lang w:eastAsia="en-US"/>
              </w:rPr>
              <w:t xml:space="preserve"> de iluminação </w:t>
            </w:r>
            <w:r>
              <w:rPr>
                <w:rFonts w:ascii="Arial" w:hAnsi="Arial" w:cs="Arial"/>
                <w:sz w:val="18"/>
                <w:szCs w:val="18"/>
                <w:lang w:eastAsia="en-US"/>
              </w:rPr>
              <w:t>mais eficientes (luminária)</w:t>
            </w:r>
            <w:r w:rsidR="00321EF3" w:rsidRPr="00EF578F">
              <w:rPr>
                <w:rFonts w:ascii="Arial" w:hAnsi="Arial" w:cs="Arial"/>
                <w:sz w:val="18"/>
                <w:szCs w:val="18"/>
                <w:lang w:eastAsia="en-US"/>
              </w:rPr>
              <w:t>.</w:t>
            </w:r>
          </w:p>
          <w:p w:rsidR="00321EF3" w:rsidRPr="00EF578F" w:rsidRDefault="00321EF3" w:rsidP="00EF578F">
            <w:pPr>
              <w:pStyle w:val="PargrafodaLista"/>
              <w:numPr>
                <w:ilvl w:val="0"/>
                <w:numId w:val="4"/>
              </w:numPr>
              <w:rPr>
                <w:rFonts w:ascii="Arial" w:hAnsi="Arial" w:cs="Arial"/>
                <w:sz w:val="18"/>
                <w:szCs w:val="18"/>
                <w:lang w:eastAsia="en-US"/>
              </w:rPr>
            </w:pPr>
            <w:r w:rsidRPr="00EF578F">
              <w:rPr>
                <w:rFonts w:ascii="Arial" w:hAnsi="Arial" w:cs="Arial"/>
                <w:sz w:val="18"/>
                <w:szCs w:val="18"/>
                <w:lang w:eastAsia="en-US"/>
              </w:rPr>
              <w:t>Intervenções em sistemas de produção de águas quentes sanitárias (AQS) ou outros sistemas técnicos já existentes, com o objetivo da sua otimização em termos de eficiência energética.</w:t>
            </w:r>
          </w:p>
          <w:p w:rsidR="00321EF3" w:rsidRPr="00EF578F" w:rsidRDefault="00321EF3" w:rsidP="00EF578F">
            <w:pPr>
              <w:pStyle w:val="PargrafodaLista"/>
              <w:numPr>
                <w:ilvl w:val="0"/>
                <w:numId w:val="4"/>
              </w:numPr>
              <w:rPr>
                <w:rFonts w:ascii="Arial" w:hAnsi="Arial" w:cs="Arial"/>
                <w:sz w:val="18"/>
                <w:szCs w:val="18"/>
                <w:lang w:eastAsia="en-US"/>
              </w:rPr>
            </w:pPr>
            <w:r w:rsidRPr="00EF578F">
              <w:rPr>
                <w:rFonts w:ascii="Arial" w:hAnsi="Arial" w:cs="Arial"/>
                <w:sz w:val="18"/>
                <w:szCs w:val="18"/>
                <w:lang w:eastAsia="en-US"/>
              </w:rPr>
              <w:t>Substituição</w:t>
            </w:r>
            <w:ins w:id="6" w:author="Maria do Carmo Ricardo" w:date="2020-01-20T09:39:00Z">
              <w:r w:rsidR="002667E5">
                <w:rPr>
                  <w:rFonts w:ascii="Arial" w:hAnsi="Arial" w:cs="Arial"/>
                  <w:sz w:val="18"/>
                  <w:szCs w:val="18"/>
                  <w:lang w:eastAsia="en-US"/>
                </w:rPr>
                <w:t xml:space="preserve">, com </w:t>
              </w:r>
            </w:ins>
            <w:r w:rsidRPr="00EF578F">
              <w:rPr>
                <w:rFonts w:ascii="Arial" w:hAnsi="Arial" w:cs="Arial"/>
                <w:sz w:val="18"/>
                <w:szCs w:val="18"/>
                <w:lang w:eastAsia="en-US"/>
              </w:rPr>
              <w:t>aquisição e instalação</w:t>
            </w:r>
            <w:ins w:id="7" w:author="Maria do Carmo Ricardo" w:date="2020-01-20T09:39:00Z">
              <w:r w:rsidR="002667E5">
                <w:rPr>
                  <w:rFonts w:ascii="Arial" w:hAnsi="Arial" w:cs="Arial"/>
                  <w:sz w:val="18"/>
                  <w:szCs w:val="18"/>
                  <w:lang w:eastAsia="en-US"/>
                </w:rPr>
                <w:t>,</w:t>
              </w:r>
            </w:ins>
            <w:r w:rsidRPr="00EF578F">
              <w:rPr>
                <w:rFonts w:ascii="Arial" w:hAnsi="Arial" w:cs="Arial"/>
                <w:sz w:val="18"/>
                <w:szCs w:val="18"/>
                <w:lang w:eastAsia="en-US"/>
              </w:rPr>
              <w:t xml:space="preserve"> de sistema AQS por outro novo, mais eficiente – por exemplo, num edifício devoluto que já apresente algum tipo de sistema de AQS, ainda que esteja devoluto, é elegível a colocação de um novo, mais eficiente.</w:t>
            </w:r>
          </w:p>
          <w:p w:rsidR="00321EF3" w:rsidRPr="00EF578F" w:rsidRDefault="00321EF3" w:rsidP="00EF578F">
            <w:pPr>
              <w:pStyle w:val="PargrafodaLista"/>
              <w:numPr>
                <w:ilvl w:val="0"/>
                <w:numId w:val="4"/>
              </w:numPr>
              <w:rPr>
                <w:rFonts w:ascii="Arial" w:hAnsi="Arial" w:cs="Arial"/>
                <w:sz w:val="18"/>
                <w:szCs w:val="18"/>
                <w:lang w:eastAsia="en-US"/>
              </w:rPr>
            </w:pPr>
            <w:r w:rsidRPr="00EF578F">
              <w:rPr>
                <w:rFonts w:ascii="Arial" w:hAnsi="Arial" w:cs="Arial"/>
                <w:sz w:val="18"/>
                <w:szCs w:val="18"/>
                <w:lang w:eastAsia="en-US"/>
              </w:rPr>
              <w:t xml:space="preserve">Inclui </w:t>
            </w:r>
            <w:r w:rsidR="002667E5" w:rsidRPr="00EF578F">
              <w:rPr>
                <w:rFonts w:ascii="Arial" w:hAnsi="Arial" w:cs="Arial"/>
                <w:sz w:val="18"/>
                <w:szCs w:val="18"/>
                <w:lang w:eastAsia="en-US"/>
              </w:rPr>
              <w:t>a</w:t>
            </w:r>
            <w:r w:rsidR="002667E5">
              <w:rPr>
                <w:rFonts w:ascii="Arial" w:hAnsi="Arial" w:cs="Arial"/>
                <w:sz w:val="18"/>
                <w:szCs w:val="18"/>
                <w:lang w:eastAsia="en-US"/>
              </w:rPr>
              <w:t xml:space="preserve"> substituição por equipamentos novos mais eficientes, com a aquisição e instalação, </w:t>
            </w:r>
            <w:r w:rsidRPr="00EF578F">
              <w:rPr>
                <w:rFonts w:ascii="Arial" w:hAnsi="Arial" w:cs="Arial"/>
                <w:sz w:val="18"/>
                <w:szCs w:val="18"/>
                <w:lang w:eastAsia="en-US"/>
              </w:rPr>
              <w:t xml:space="preserve">de esquentadores, caldeiras, termoacumuladores, bombas de calor, entre outros, e canalizações (neste último caso, apenas aquelas que integram o sistema de AQS, </w:t>
            </w:r>
            <w:r w:rsidR="00DF1DB9" w:rsidRPr="00EF578F">
              <w:rPr>
                <w:rFonts w:ascii="Arial" w:hAnsi="Arial" w:cs="Arial"/>
                <w:sz w:val="18"/>
                <w:szCs w:val="18"/>
                <w:lang w:eastAsia="en-US"/>
              </w:rPr>
              <w:t>ou seja,</w:t>
            </w:r>
            <w:r w:rsidRPr="00EF578F">
              <w:rPr>
                <w:rFonts w:ascii="Arial" w:hAnsi="Arial" w:cs="Arial"/>
                <w:sz w:val="18"/>
                <w:szCs w:val="18"/>
                <w:lang w:eastAsia="en-US"/>
              </w:rPr>
              <w:t xml:space="preserve"> as destinadas à distribuição de água quente).</w:t>
            </w:r>
          </w:p>
          <w:p w:rsidR="00321EF3" w:rsidRDefault="00321EF3" w:rsidP="00EF578F">
            <w:pPr>
              <w:pStyle w:val="PargrafodaLista"/>
              <w:numPr>
                <w:ilvl w:val="0"/>
                <w:numId w:val="4"/>
              </w:numPr>
              <w:rPr>
                <w:rFonts w:ascii="Arial" w:hAnsi="Arial" w:cs="Arial"/>
                <w:sz w:val="18"/>
                <w:szCs w:val="18"/>
                <w:lang w:eastAsia="en-US"/>
              </w:rPr>
            </w:pPr>
            <w:r w:rsidRPr="00EF578F">
              <w:rPr>
                <w:rFonts w:ascii="Arial" w:hAnsi="Arial" w:cs="Arial"/>
                <w:sz w:val="18"/>
                <w:szCs w:val="18"/>
                <w:lang w:eastAsia="en-US"/>
              </w:rPr>
              <w:t>Nos outros sistemas técnicos, incluem-se os sistemas de climatização (ar condicionado, sistemas de aquecimento central, entre outros) e de sistemas de ventilação pontual em casas de banho, mas atendendo sempre à necessidade de substituição de um sistema previamente existente por outro de elevada eficiência.</w:t>
            </w:r>
          </w:p>
          <w:p w:rsidR="002667E5" w:rsidRDefault="002667E5" w:rsidP="00EF578F">
            <w:pPr>
              <w:pStyle w:val="PargrafodaLista"/>
              <w:numPr>
                <w:ilvl w:val="0"/>
                <w:numId w:val="4"/>
              </w:numPr>
              <w:rPr>
                <w:rFonts w:ascii="Arial" w:hAnsi="Arial" w:cs="Arial"/>
                <w:sz w:val="18"/>
                <w:szCs w:val="18"/>
                <w:lang w:eastAsia="en-US"/>
              </w:rPr>
            </w:pPr>
            <w:r>
              <w:rPr>
                <w:rFonts w:ascii="Arial" w:hAnsi="Arial" w:cs="Arial"/>
                <w:sz w:val="18"/>
                <w:szCs w:val="18"/>
                <w:lang w:eastAsia="en-US"/>
              </w:rPr>
              <w:t>Aquisição e instalação de coletores solares térmicos em coberturas, fachadas ou logradouros, destinados a águas quentes sanitárias (AQS) ou climatização.</w:t>
            </w:r>
          </w:p>
          <w:p w:rsidR="002667E5" w:rsidRPr="00EF578F" w:rsidRDefault="00DF1DB9" w:rsidP="00EF578F">
            <w:pPr>
              <w:pStyle w:val="PargrafodaLista"/>
              <w:numPr>
                <w:ilvl w:val="0"/>
                <w:numId w:val="4"/>
              </w:numPr>
              <w:rPr>
                <w:rFonts w:ascii="Arial" w:hAnsi="Arial" w:cs="Arial"/>
                <w:sz w:val="18"/>
                <w:szCs w:val="18"/>
                <w:lang w:eastAsia="en-US"/>
              </w:rPr>
            </w:pPr>
            <w:r>
              <w:rPr>
                <w:rFonts w:ascii="Arial" w:hAnsi="Arial" w:cs="Arial"/>
                <w:sz w:val="18"/>
                <w:szCs w:val="18"/>
                <w:lang w:eastAsia="en-US"/>
              </w:rPr>
              <w:t>Substituição, com aquisição e instalação, por sistemas de produção de energia a partir de biomassa (como recuperadores de calor) entre outros sistemas e equipamentos de produção de energia a partir de fontes renováveis (com exceção da produção de energia elétrica)</w:t>
            </w:r>
          </w:p>
          <w:p w:rsidR="00321EF3" w:rsidRPr="00EF578F" w:rsidRDefault="00321EF3" w:rsidP="00EF578F">
            <w:pPr>
              <w:ind w:left="0"/>
              <w:rPr>
                <w:rFonts w:cs="Arial"/>
                <w:b/>
                <w:sz w:val="18"/>
                <w:szCs w:val="18"/>
                <w:u w:val="single"/>
              </w:rPr>
            </w:pPr>
          </w:p>
          <w:p w:rsidR="00321EF3" w:rsidRPr="00EF578F" w:rsidRDefault="00321EF3" w:rsidP="00EF578F">
            <w:pPr>
              <w:ind w:left="0"/>
              <w:rPr>
                <w:rFonts w:cs="Arial"/>
                <w:b/>
                <w:sz w:val="18"/>
                <w:szCs w:val="18"/>
              </w:rPr>
            </w:pPr>
            <w:r w:rsidRPr="00EF578F">
              <w:rPr>
                <w:rFonts w:cs="Arial"/>
                <w:b/>
                <w:sz w:val="18"/>
                <w:szCs w:val="18"/>
              </w:rPr>
              <w:t>Exemplos de operações não elegíveis (não exaustivo):</w:t>
            </w:r>
          </w:p>
          <w:p w:rsidR="00321EF3" w:rsidRPr="00EF578F" w:rsidRDefault="00321EF3" w:rsidP="00EF578F">
            <w:pPr>
              <w:ind w:left="0"/>
              <w:rPr>
                <w:rFonts w:cs="Arial"/>
                <w:b/>
                <w:sz w:val="18"/>
                <w:szCs w:val="18"/>
                <w:u w:val="single"/>
              </w:rPr>
            </w:pPr>
          </w:p>
          <w:p w:rsidR="00DF1DB9" w:rsidRDefault="00DF1DB9" w:rsidP="00EF578F">
            <w:pPr>
              <w:pStyle w:val="PargrafodaLista"/>
              <w:numPr>
                <w:ilvl w:val="0"/>
                <w:numId w:val="5"/>
              </w:numPr>
              <w:rPr>
                <w:rFonts w:ascii="Arial" w:hAnsi="Arial" w:cs="Arial"/>
                <w:sz w:val="18"/>
                <w:szCs w:val="18"/>
                <w:lang w:eastAsia="en-US"/>
              </w:rPr>
            </w:pPr>
            <w:r w:rsidRPr="00DF1DB9">
              <w:rPr>
                <w:rFonts w:ascii="Arial" w:hAnsi="Arial" w:cs="Arial"/>
                <w:i/>
                <w:sz w:val="18"/>
                <w:szCs w:val="18"/>
                <w:lang w:eastAsia="en-US"/>
              </w:rPr>
              <w:t>Retrofit</w:t>
            </w:r>
            <w:r>
              <w:rPr>
                <w:rFonts w:ascii="Arial" w:hAnsi="Arial" w:cs="Arial"/>
                <w:sz w:val="18"/>
                <w:szCs w:val="18"/>
                <w:lang w:eastAsia="en-US"/>
              </w:rPr>
              <w:t xml:space="preserve"> de sistemas de iluminação (adaptação de luminárias existentes para, por exemplo, tecnologia LED);</w:t>
            </w:r>
          </w:p>
          <w:p w:rsidR="00321EF3" w:rsidRPr="00EF578F" w:rsidRDefault="00DF1DB9" w:rsidP="00EF578F">
            <w:pPr>
              <w:pStyle w:val="PargrafodaLista"/>
              <w:numPr>
                <w:ilvl w:val="0"/>
                <w:numId w:val="5"/>
              </w:numPr>
              <w:rPr>
                <w:rFonts w:ascii="Arial" w:hAnsi="Arial" w:cs="Arial"/>
                <w:sz w:val="18"/>
                <w:szCs w:val="18"/>
                <w:lang w:eastAsia="en-US"/>
              </w:rPr>
            </w:pPr>
            <w:r>
              <w:rPr>
                <w:rFonts w:ascii="Arial" w:hAnsi="Arial" w:cs="Arial"/>
                <w:i/>
                <w:sz w:val="18"/>
                <w:szCs w:val="18"/>
                <w:lang w:eastAsia="en-US"/>
              </w:rPr>
              <w:t>A</w:t>
            </w:r>
            <w:r w:rsidR="00321EF3" w:rsidRPr="00EF578F">
              <w:rPr>
                <w:rFonts w:ascii="Arial" w:hAnsi="Arial" w:cs="Arial"/>
                <w:sz w:val="18"/>
                <w:szCs w:val="18"/>
                <w:lang w:eastAsia="en-US"/>
              </w:rPr>
              <w:t>quisição e instalação de sistema de AQS e de outros sistemas técnicos onde não existia nenhum.</w:t>
            </w:r>
          </w:p>
          <w:p w:rsidR="00321EF3" w:rsidRPr="00EF578F" w:rsidRDefault="00321EF3" w:rsidP="00EF578F">
            <w:pPr>
              <w:pStyle w:val="PargrafodaLista"/>
              <w:numPr>
                <w:ilvl w:val="0"/>
                <w:numId w:val="5"/>
              </w:numPr>
              <w:rPr>
                <w:rFonts w:cs="Arial"/>
                <w:b/>
                <w:sz w:val="18"/>
                <w:szCs w:val="18"/>
              </w:rPr>
            </w:pPr>
            <w:r w:rsidRPr="00EF578F">
              <w:rPr>
                <w:rFonts w:ascii="Arial" w:hAnsi="Arial" w:cs="Arial"/>
                <w:sz w:val="18"/>
                <w:szCs w:val="18"/>
                <w:lang w:eastAsia="en-US"/>
              </w:rPr>
              <w:lastRenderedPageBreak/>
              <w:t>Aquisição e instalação de sistemas de ventilação pontual (exaustores) de cozinha.</w:t>
            </w:r>
          </w:p>
          <w:p w:rsidR="00321EF3" w:rsidRPr="00EF578F" w:rsidRDefault="00321EF3" w:rsidP="00EF578F">
            <w:pPr>
              <w:pStyle w:val="PargrafodaLista"/>
              <w:numPr>
                <w:ilvl w:val="0"/>
                <w:numId w:val="5"/>
              </w:numPr>
              <w:rPr>
                <w:rFonts w:cs="Arial"/>
                <w:b/>
                <w:sz w:val="18"/>
                <w:szCs w:val="18"/>
              </w:rPr>
            </w:pPr>
            <w:r w:rsidRPr="00EF578F">
              <w:rPr>
                <w:rFonts w:ascii="Arial" w:hAnsi="Arial" w:cs="Arial"/>
                <w:sz w:val="18"/>
                <w:szCs w:val="18"/>
                <w:lang w:eastAsia="en-US"/>
              </w:rPr>
              <w:t>Intervenções nas redes elétricas.</w:t>
            </w:r>
          </w:p>
        </w:tc>
      </w:tr>
      <w:tr w:rsidR="00321EF3" w:rsidRPr="00873E92" w:rsidTr="00DF1DB9">
        <w:tblPrEx>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Change w:id="8" w:author="Maria do Carmo Ricardo" w:date="2020-01-20T09:46:00Z">
            <w:tblPrEx>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Ex>
          </w:tblPrExChange>
        </w:tblPrEx>
        <w:trPr>
          <w:trHeight w:val="686"/>
          <w:jc w:val="center"/>
          <w:trPrChange w:id="9" w:author="Maria do Carmo Ricardo" w:date="2020-01-20T09:46:00Z">
            <w:trPr>
              <w:gridAfter w:val="0"/>
              <w:trHeight w:val="1682"/>
              <w:jc w:val="center"/>
            </w:trPr>
          </w:trPrChange>
        </w:trPr>
        <w:tc>
          <w:tcPr>
            <w:tcW w:w="5382" w:type="dxa"/>
            <w:vMerge/>
            <w:tcBorders>
              <w:left w:val="single" w:sz="12" w:space="0" w:color="auto"/>
              <w:bottom w:val="single" w:sz="12" w:space="0" w:color="auto"/>
            </w:tcBorders>
            <w:vAlign w:val="center"/>
            <w:tcPrChange w:id="10" w:author="Maria do Carmo Ricardo" w:date="2020-01-20T09:46:00Z">
              <w:tcPr>
                <w:tcW w:w="5382" w:type="dxa"/>
                <w:gridSpan w:val="2"/>
                <w:vMerge/>
                <w:tcBorders>
                  <w:left w:val="single" w:sz="12" w:space="0" w:color="auto"/>
                  <w:bottom w:val="single" w:sz="12" w:space="0" w:color="auto"/>
                </w:tcBorders>
                <w:vAlign w:val="center"/>
              </w:tcPr>
            </w:tcPrChange>
          </w:tcPr>
          <w:p w:rsidR="00321EF3" w:rsidRPr="00EF578F" w:rsidRDefault="00321EF3" w:rsidP="00EF578F">
            <w:pPr>
              <w:ind w:left="0"/>
              <w:rPr>
                <w:rFonts w:cs="Arial"/>
                <w:sz w:val="18"/>
                <w:szCs w:val="18"/>
              </w:rPr>
            </w:pPr>
          </w:p>
        </w:tc>
        <w:tc>
          <w:tcPr>
            <w:tcW w:w="8788" w:type="dxa"/>
            <w:tcBorders>
              <w:bottom w:val="single" w:sz="12" w:space="0" w:color="auto"/>
              <w:right w:val="single" w:sz="12" w:space="0" w:color="auto"/>
            </w:tcBorders>
            <w:vAlign w:val="center"/>
            <w:tcPrChange w:id="11" w:author="Maria do Carmo Ricardo" w:date="2020-01-20T09:46:00Z">
              <w:tcPr>
                <w:tcW w:w="8788" w:type="dxa"/>
                <w:gridSpan w:val="2"/>
                <w:tcBorders>
                  <w:bottom w:val="single" w:sz="12" w:space="0" w:color="auto"/>
                  <w:right w:val="single" w:sz="12" w:space="0" w:color="auto"/>
                </w:tcBorders>
                <w:vAlign w:val="center"/>
              </w:tcPr>
            </w:tcPrChange>
          </w:tcPr>
          <w:p w:rsidR="00DF1DB9" w:rsidRPr="00DF1DB9" w:rsidRDefault="00321EF3" w:rsidP="00EF578F">
            <w:pPr>
              <w:ind w:left="0"/>
              <w:rPr>
                <w:rFonts w:cs="Arial"/>
                <w:sz w:val="18"/>
                <w:szCs w:val="18"/>
              </w:rPr>
            </w:pPr>
            <w:r w:rsidRPr="00EF578F">
              <w:rPr>
                <w:rFonts w:cs="Arial"/>
                <w:b/>
                <w:sz w:val="18"/>
                <w:szCs w:val="18"/>
              </w:rPr>
              <w:t>Custos Padrão</w:t>
            </w:r>
            <w:r w:rsidR="00DF1DB9">
              <w:rPr>
                <w:rFonts w:cs="Arial"/>
                <w:b/>
                <w:sz w:val="18"/>
                <w:szCs w:val="18"/>
              </w:rPr>
              <w:t xml:space="preserve">: </w:t>
            </w:r>
            <w:r w:rsidR="00DF1DB9" w:rsidRPr="00DF1DB9">
              <w:rPr>
                <w:rFonts w:cs="Arial"/>
                <w:sz w:val="18"/>
                <w:szCs w:val="18"/>
              </w:rPr>
              <w:t>Não</w:t>
            </w:r>
          </w:p>
          <w:p w:rsidR="00321EF3" w:rsidRPr="00EF578F" w:rsidRDefault="00321EF3" w:rsidP="00DF1DB9">
            <w:pPr>
              <w:ind w:left="0"/>
              <w:rPr>
                <w:rFonts w:cs="Arial"/>
                <w:sz w:val="18"/>
                <w:szCs w:val="18"/>
              </w:rPr>
            </w:pPr>
            <w:r w:rsidRPr="00EF578F">
              <w:rPr>
                <w:rFonts w:cs="Arial"/>
                <w:b/>
                <w:sz w:val="18"/>
                <w:szCs w:val="18"/>
              </w:rPr>
              <w:t xml:space="preserve"> </w:t>
            </w:r>
          </w:p>
        </w:tc>
      </w:tr>
      <w:tr w:rsidR="00321EF3" w:rsidRPr="00873E92" w:rsidTr="00EF578F">
        <w:trPr>
          <w:trHeight w:val="1448"/>
          <w:jc w:val="center"/>
        </w:trPr>
        <w:tc>
          <w:tcPr>
            <w:tcW w:w="5382" w:type="dxa"/>
            <w:vMerge w:val="restart"/>
            <w:tcBorders>
              <w:top w:val="single" w:sz="12" w:space="0" w:color="auto"/>
              <w:left w:val="single" w:sz="12" w:space="0" w:color="auto"/>
            </w:tcBorders>
            <w:vAlign w:val="center"/>
          </w:tcPr>
          <w:p w:rsidR="00321EF3" w:rsidRPr="00EF578F" w:rsidRDefault="00321EF3" w:rsidP="00EF578F">
            <w:pPr>
              <w:ind w:left="0"/>
              <w:rPr>
                <w:rFonts w:cs="Arial"/>
                <w:sz w:val="18"/>
                <w:szCs w:val="18"/>
              </w:rPr>
            </w:pPr>
            <w:r w:rsidRPr="00EF578F">
              <w:rPr>
                <w:rFonts w:cs="Arial"/>
                <w:b/>
                <w:sz w:val="18"/>
                <w:szCs w:val="18"/>
              </w:rPr>
              <w:t>iv)</w:t>
            </w:r>
            <w:r w:rsidRPr="00EF578F">
              <w:rPr>
                <w:rFonts w:cs="Arial"/>
                <w:sz w:val="18"/>
                <w:szCs w:val="18"/>
              </w:rPr>
              <w:t xml:space="preserve"> Instalação de sistemas e equipamentos que permitam a gestão de consumos de energia, por forma a contabilizar e gerir os consumos de energia, gerando assim economias e possibilitando a sua transferência entre períodos tarifários.</w:t>
            </w:r>
          </w:p>
          <w:p w:rsidR="00321EF3" w:rsidRPr="00EF578F" w:rsidRDefault="00321EF3" w:rsidP="00EF578F">
            <w:pPr>
              <w:ind w:left="0"/>
              <w:rPr>
                <w:rFonts w:cs="Arial"/>
                <w:sz w:val="18"/>
                <w:szCs w:val="18"/>
              </w:rPr>
            </w:pPr>
          </w:p>
          <w:p w:rsidR="00321EF3" w:rsidRPr="00EF578F" w:rsidRDefault="00321EF3" w:rsidP="00EF578F">
            <w:pPr>
              <w:ind w:left="0"/>
              <w:rPr>
                <w:rFonts w:cs="Arial"/>
                <w:b/>
                <w:sz w:val="18"/>
                <w:szCs w:val="18"/>
              </w:rPr>
            </w:pPr>
            <w:r w:rsidRPr="00EF578F">
              <w:rPr>
                <w:rFonts w:cs="Arial"/>
                <w:b/>
                <w:sz w:val="18"/>
                <w:szCs w:val="18"/>
              </w:rPr>
              <w:t>Requisitos:</w:t>
            </w:r>
          </w:p>
          <w:p w:rsidR="00321EF3" w:rsidRPr="00EF578F" w:rsidRDefault="00321EF3" w:rsidP="00EF578F">
            <w:pPr>
              <w:ind w:left="0"/>
              <w:rPr>
                <w:rFonts w:cs="Arial"/>
                <w:sz w:val="18"/>
                <w:szCs w:val="18"/>
              </w:rPr>
            </w:pPr>
          </w:p>
          <w:p w:rsidR="00DF1DB9" w:rsidRPr="00EF578F" w:rsidRDefault="00DF1DB9" w:rsidP="00DF1DB9">
            <w:pPr>
              <w:ind w:left="0"/>
              <w:rPr>
                <w:rFonts w:cs="Arial"/>
                <w:sz w:val="18"/>
                <w:szCs w:val="18"/>
              </w:rPr>
            </w:pPr>
            <w:r>
              <w:rPr>
                <w:rFonts w:cs="Arial"/>
                <w:sz w:val="18"/>
                <w:szCs w:val="18"/>
              </w:rPr>
              <w:t>Os requisitos legais em vigor aplicáveis à tipologia da operação a implementar e edifício a intervencionar</w:t>
            </w:r>
          </w:p>
          <w:p w:rsidR="00321EF3" w:rsidRPr="00EF578F" w:rsidRDefault="00321EF3" w:rsidP="00DF1DB9">
            <w:pPr>
              <w:ind w:left="0"/>
              <w:rPr>
                <w:rFonts w:cs="Arial"/>
                <w:sz w:val="18"/>
                <w:szCs w:val="18"/>
              </w:rPr>
            </w:pPr>
          </w:p>
        </w:tc>
        <w:tc>
          <w:tcPr>
            <w:tcW w:w="8788" w:type="dxa"/>
            <w:tcBorders>
              <w:top w:val="single" w:sz="12" w:space="0" w:color="auto"/>
              <w:right w:val="single" w:sz="12" w:space="0" w:color="auto"/>
            </w:tcBorders>
            <w:vAlign w:val="center"/>
          </w:tcPr>
          <w:p w:rsidR="00321EF3" w:rsidRPr="00EF578F" w:rsidRDefault="00321EF3" w:rsidP="00EF578F">
            <w:pPr>
              <w:ind w:left="0"/>
              <w:rPr>
                <w:rFonts w:cs="Arial"/>
                <w:sz w:val="18"/>
                <w:szCs w:val="18"/>
              </w:rPr>
            </w:pPr>
          </w:p>
          <w:p w:rsidR="00321EF3" w:rsidRPr="00EF578F" w:rsidRDefault="00321EF3" w:rsidP="00EF578F">
            <w:pPr>
              <w:pStyle w:val="PargrafodaLista"/>
              <w:numPr>
                <w:ilvl w:val="0"/>
                <w:numId w:val="6"/>
              </w:numPr>
              <w:rPr>
                <w:rFonts w:ascii="Arial" w:hAnsi="Arial" w:cs="Arial"/>
                <w:sz w:val="18"/>
                <w:szCs w:val="18"/>
                <w:lang w:eastAsia="en-US"/>
              </w:rPr>
            </w:pPr>
            <w:r w:rsidRPr="00EF578F">
              <w:rPr>
                <w:rFonts w:ascii="Arial" w:hAnsi="Arial" w:cs="Arial"/>
                <w:sz w:val="18"/>
                <w:szCs w:val="18"/>
                <w:lang w:eastAsia="en-US"/>
              </w:rPr>
              <w:t>Aquisição e instalação de equipamentos e sistemas que permitem, do ponto de vista do utilizador, gerir o consumo de energia da fração ou edifício (por ex. Termostatos, relógios programadores de corrente elétrica, reguladores de intensidade de luz).</w:t>
            </w:r>
          </w:p>
          <w:p w:rsidR="00321EF3" w:rsidRPr="00EF578F" w:rsidRDefault="00321EF3" w:rsidP="00EF578F">
            <w:pPr>
              <w:ind w:left="0"/>
              <w:rPr>
                <w:rFonts w:cs="Arial"/>
                <w:sz w:val="18"/>
                <w:szCs w:val="18"/>
              </w:rPr>
            </w:pPr>
          </w:p>
          <w:p w:rsidR="00321EF3" w:rsidRPr="00EF578F" w:rsidRDefault="00321EF3" w:rsidP="00EF578F">
            <w:pPr>
              <w:ind w:left="0"/>
              <w:rPr>
                <w:rFonts w:cs="Arial"/>
                <w:b/>
                <w:sz w:val="18"/>
                <w:szCs w:val="18"/>
              </w:rPr>
            </w:pPr>
            <w:r w:rsidRPr="00EF578F">
              <w:rPr>
                <w:rFonts w:cs="Arial"/>
                <w:b/>
                <w:sz w:val="18"/>
                <w:szCs w:val="18"/>
              </w:rPr>
              <w:t>Exemplos de operações não elegíveis (não exaustivo):</w:t>
            </w:r>
          </w:p>
          <w:p w:rsidR="00321EF3" w:rsidRPr="00EF578F" w:rsidRDefault="00321EF3" w:rsidP="00EF578F">
            <w:pPr>
              <w:ind w:left="0"/>
              <w:rPr>
                <w:rFonts w:cs="Arial"/>
                <w:b/>
                <w:sz w:val="18"/>
                <w:szCs w:val="18"/>
                <w:u w:val="single"/>
              </w:rPr>
            </w:pPr>
          </w:p>
          <w:p w:rsidR="00321EF3" w:rsidRPr="00EF578F" w:rsidRDefault="00321EF3" w:rsidP="00EF578F">
            <w:pPr>
              <w:pStyle w:val="PargrafodaLista"/>
              <w:numPr>
                <w:ilvl w:val="0"/>
                <w:numId w:val="7"/>
              </w:numPr>
              <w:rPr>
                <w:rFonts w:cs="Arial"/>
                <w:b/>
                <w:sz w:val="18"/>
                <w:szCs w:val="18"/>
              </w:rPr>
            </w:pPr>
            <w:r w:rsidRPr="00EF578F">
              <w:rPr>
                <w:rFonts w:ascii="Arial" w:hAnsi="Arial" w:cs="Arial"/>
                <w:sz w:val="18"/>
                <w:szCs w:val="18"/>
                <w:lang w:eastAsia="en-US"/>
              </w:rPr>
              <w:t>Contadores inteligentes e eletrodomésticos que permitam regulação do consumo de energia.</w:t>
            </w:r>
          </w:p>
        </w:tc>
      </w:tr>
      <w:tr w:rsidR="00321EF3" w:rsidRPr="00873E92" w:rsidTr="00EF578F">
        <w:trPr>
          <w:trHeight w:val="1028"/>
          <w:jc w:val="center"/>
        </w:trPr>
        <w:tc>
          <w:tcPr>
            <w:tcW w:w="5382" w:type="dxa"/>
            <w:vMerge/>
            <w:tcBorders>
              <w:left w:val="single" w:sz="12" w:space="0" w:color="auto"/>
              <w:bottom w:val="single" w:sz="12" w:space="0" w:color="auto"/>
            </w:tcBorders>
            <w:vAlign w:val="center"/>
          </w:tcPr>
          <w:p w:rsidR="00321EF3" w:rsidRPr="00EF578F" w:rsidRDefault="00321EF3" w:rsidP="00EF578F">
            <w:pPr>
              <w:ind w:left="0"/>
              <w:rPr>
                <w:rFonts w:cs="Arial"/>
                <w:sz w:val="18"/>
                <w:szCs w:val="18"/>
              </w:rPr>
            </w:pPr>
          </w:p>
        </w:tc>
        <w:tc>
          <w:tcPr>
            <w:tcW w:w="8788" w:type="dxa"/>
            <w:tcBorders>
              <w:bottom w:val="single" w:sz="12" w:space="0" w:color="auto"/>
              <w:right w:val="single" w:sz="12" w:space="0" w:color="auto"/>
            </w:tcBorders>
            <w:vAlign w:val="center"/>
          </w:tcPr>
          <w:p w:rsidR="00321EF3" w:rsidRPr="00EF578F" w:rsidRDefault="00321EF3" w:rsidP="00DF1DB9">
            <w:pPr>
              <w:ind w:left="0"/>
              <w:rPr>
                <w:rFonts w:cs="Arial"/>
                <w:sz w:val="18"/>
                <w:szCs w:val="18"/>
                <w:lang w:val="en-GB"/>
              </w:rPr>
            </w:pPr>
            <w:r w:rsidRPr="00EF578F">
              <w:rPr>
                <w:rFonts w:cs="Arial"/>
                <w:b/>
                <w:sz w:val="18"/>
                <w:szCs w:val="18"/>
              </w:rPr>
              <w:t>Custos Padrão</w:t>
            </w:r>
            <w:r w:rsidR="00DF1DB9">
              <w:rPr>
                <w:rFonts w:cs="Arial"/>
                <w:b/>
                <w:sz w:val="18"/>
                <w:szCs w:val="18"/>
              </w:rPr>
              <w:t xml:space="preserve">: </w:t>
            </w:r>
            <w:r w:rsidRPr="00EF578F">
              <w:rPr>
                <w:rFonts w:cs="Arial"/>
                <w:sz w:val="18"/>
                <w:szCs w:val="18"/>
              </w:rPr>
              <w:t>Não.</w:t>
            </w:r>
          </w:p>
        </w:tc>
      </w:tr>
    </w:tbl>
    <w:p w:rsidR="00DF1DB9" w:rsidRDefault="00DF1DB9"/>
    <w:p w:rsidR="00DF1DB9" w:rsidRDefault="00DF1DB9"/>
    <w:p w:rsidR="00DF1DB9" w:rsidRDefault="00DF1DB9"/>
    <w:p w:rsidR="00DF1DB9" w:rsidRDefault="00DF1DB9"/>
    <w:p w:rsidR="00DF1DB9" w:rsidRDefault="00DF1DB9"/>
    <w:p w:rsidR="00DF1DB9" w:rsidRDefault="00DF1DB9"/>
    <w:p w:rsidR="00DF1DB9" w:rsidRDefault="00DF1DB9"/>
    <w:p w:rsidR="00DF1DB9" w:rsidRDefault="00DF1DB9"/>
    <w:p w:rsidR="00DF1DB9" w:rsidRDefault="00DF1DB9"/>
    <w:p w:rsidR="00DF1DB9" w:rsidRDefault="00DF1DB9"/>
    <w:p w:rsidR="00DF1DB9" w:rsidRDefault="00DF1DB9"/>
    <w:p w:rsidR="00DF1DB9" w:rsidRDefault="00DF1DB9"/>
    <w:p w:rsidR="00DF1DB9" w:rsidRDefault="00DF1DB9"/>
    <w:p w:rsidR="00DF1DB9" w:rsidRDefault="00DF1DB9"/>
    <w:p w:rsidR="00DF1DB9" w:rsidRDefault="00DF1DB9"/>
    <w:p w:rsidR="00321EF3" w:rsidRDefault="00321EF3"/>
    <w:p w:rsidR="00321EF3" w:rsidRDefault="00321EF3"/>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2"/>
        <w:gridCol w:w="8788"/>
      </w:tblGrid>
      <w:tr w:rsidR="00321EF3" w:rsidRPr="00873E92" w:rsidTr="00EF578F">
        <w:trPr>
          <w:trHeight w:val="20"/>
          <w:jc w:val="center"/>
        </w:trPr>
        <w:tc>
          <w:tcPr>
            <w:tcW w:w="5382" w:type="dxa"/>
            <w:tcBorders>
              <w:top w:val="single" w:sz="12" w:space="0" w:color="auto"/>
              <w:left w:val="single" w:sz="12" w:space="0" w:color="auto"/>
            </w:tcBorders>
            <w:shd w:val="clear" w:color="auto" w:fill="D9E2F3"/>
            <w:vAlign w:val="center"/>
          </w:tcPr>
          <w:p w:rsidR="00321EF3" w:rsidRPr="00EF578F" w:rsidRDefault="00321EF3" w:rsidP="00EF578F">
            <w:pPr>
              <w:spacing w:before="60" w:after="60"/>
              <w:ind w:left="0"/>
              <w:jc w:val="center"/>
              <w:rPr>
                <w:rFonts w:cs="Arial"/>
                <w:b/>
                <w:spacing w:val="0"/>
                <w:szCs w:val="18"/>
              </w:rPr>
            </w:pPr>
            <w:r w:rsidRPr="00EF578F">
              <w:rPr>
                <w:rFonts w:cs="Arial"/>
                <w:b/>
                <w:spacing w:val="0"/>
                <w:szCs w:val="18"/>
              </w:rPr>
              <w:lastRenderedPageBreak/>
              <w:t>Requisitos das medidas</w:t>
            </w:r>
          </w:p>
        </w:tc>
        <w:tc>
          <w:tcPr>
            <w:tcW w:w="8788" w:type="dxa"/>
            <w:tcBorders>
              <w:top w:val="single" w:sz="12" w:space="0" w:color="auto"/>
              <w:right w:val="single" w:sz="12" w:space="0" w:color="auto"/>
            </w:tcBorders>
            <w:shd w:val="clear" w:color="auto" w:fill="D9E2F3"/>
            <w:vAlign w:val="center"/>
          </w:tcPr>
          <w:p w:rsidR="00321EF3" w:rsidRPr="00EF578F" w:rsidRDefault="00321EF3" w:rsidP="00EF578F">
            <w:pPr>
              <w:spacing w:before="60" w:after="60"/>
              <w:ind w:left="0"/>
              <w:jc w:val="center"/>
              <w:rPr>
                <w:rFonts w:cs="Arial"/>
                <w:b/>
                <w:spacing w:val="0"/>
                <w:sz w:val="18"/>
                <w:szCs w:val="18"/>
              </w:rPr>
            </w:pPr>
            <w:r w:rsidRPr="00EF578F">
              <w:rPr>
                <w:rFonts w:cs="Arial"/>
                <w:b/>
                <w:spacing w:val="0"/>
                <w:sz w:val="18"/>
                <w:szCs w:val="18"/>
              </w:rPr>
              <w:t>Despesas Elegíveis</w:t>
            </w:r>
          </w:p>
        </w:tc>
      </w:tr>
      <w:tr w:rsidR="00321EF3" w:rsidRPr="00873E92" w:rsidTr="00EF578F">
        <w:trPr>
          <w:trHeight w:val="20"/>
          <w:jc w:val="center"/>
        </w:trPr>
        <w:tc>
          <w:tcPr>
            <w:tcW w:w="14170" w:type="dxa"/>
            <w:gridSpan w:val="2"/>
            <w:tcBorders>
              <w:top w:val="single" w:sz="12" w:space="0" w:color="auto"/>
              <w:left w:val="single" w:sz="12" w:space="0" w:color="auto"/>
              <w:bottom w:val="single" w:sz="12" w:space="0" w:color="auto"/>
              <w:right w:val="single" w:sz="12" w:space="0" w:color="auto"/>
            </w:tcBorders>
            <w:shd w:val="clear" w:color="auto" w:fill="E7E6E6"/>
            <w:vAlign w:val="center"/>
          </w:tcPr>
          <w:p w:rsidR="00321EF3" w:rsidRPr="00EF578F" w:rsidRDefault="00321EF3" w:rsidP="00EF578F">
            <w:pPr>
              <w:ind w:left="0"/>
              <w:rPr>
                <w:rFonts w:cs="Arial"/>
                <w:b/>
                <w:sz w:val="18"/>
                <w:szCs w:val="18"/>
              </w:rPr>
            </w:pPr>
            <w:r w:rsidRPr="00EF578F">
              <w:rPr>
                <w:rFonts w:cs="Arial"/>
                <w:b/>
                <w:sz w:val="18"/>
                <w:szCs w:val="18"/>
              </w:rPr>
              <w:t>b) Intervenções ao nível da promoção de energias renováveis nos edifícios e equipamentos da administração local para autoconsumo</w:t>
            </w:r>
            <w:r w:rsidR="00DF1DB9">
              <w:rPr>
                <w:rFonts w:cs="Arial"/>
                <w:b/>
                <w:sz w:val="18"/>
                <w:szCs w:val="18"/>
              </w:rPr>
              <w:t xml:space="preserve"> (por via da produção de energia elétrica) </w:t>
            </w:r>
            <w:r w:rsidR="00DF1DB9" w:rsidRPr="00EF578F">
              <w:rPr>
                <w:rFonts w:cs="Arial"/>
                <w:b/>
                <w:sz w:val="18"/>
                <w:szCs w:val="18"/>
              </w:rPr>
              <w:t>desde</w:t>
            </w:r>
            <w:r w:rsidRPr="00EF578F">
              <w:rPr>
                <w:rFonts w:cs="Arial"/>
                <w:b/>
                <w:sz w:val="18"/>
                <w:szCs w:val="18"/>
              </w:rPr>
              <w:t xml:space="preserve"> que façam parte de soluções integradas que visem a eficiência energética</w:t>
            </w:r>
          </w:p>
          <w:p w:rsidR="00321EF3" w:rsidRPr="00EF578F" w:rsidRDefault="00321EF3" w:rsidP="00EF578F">
            <w:pPr>
              <w:ind w:left="0"/>
              <w:rPr>
                <w:rFonts w:cs="Arial"/>
                <w:b/>
                <w:spacing w:val="0"/>
                <w:sz w:val="18"/>
                <w:szCs w:val="18"/>
                <w:lang w:eastAsia="pt-PT"/>
              </w:rPr>
            </w:pPr>
          </w:p>
        </w:tc>
      </w:tr>
      <w:tr w:rsidR="00321EF3" w:rsidRPr="00873E92" w:rsidTr="00B25FB4">
        <w:trPr>
          <w:trHeight w:val="2059"/>
          <w:jc w:val="center"/>
        </w:trPr>
        <w:tc>
          <w:tcPr>
            <w:tcW w:w="5382" w:type="dxa"/>
            <w:vMerge w:val="restart"/>
            <w:tcBorders>
              <w:top w:val="single" w:sz="12" w:space="0" w:color="auto"/>
              <w:left w:val="single" w:sz="12" w:space="0" w:color="auto"/>
            </w:tcBorders>
            <w:vAlign w:val="center"/>
          </w:tcPr>
          <w:p w:rsidR="00321EF3" w:rsidRPr="00EF578F" w:rsidRDefault="00321EF3" w:rsidP="00EF578F">
            <w:pPr>
              <w:ind w:left="0"/>
              <w:rPr>
                <w:rFonts w:cs="Arial"/>
                <w:sz w:val="18"/>
                <w:szCs w:val="18"/>
              </w:rPr>
            </w:pPr>
            <w:r w:rsidRPr="00EF578F">
              <w:rPr>
                <w:rFonts w:cs="Arial"/>
                <w:sz w:val="18"/>
                <w:szCs w:val="18"/>
              </w:rPr>
              <w:t>ii) Instalação de sistemas de produção de energia para autoconsumo a partir de fontes de energia renovável.</w:t>
            </w:r>
          </w:p>
          <w:p w:rsidR="00321EF3" w:rsidRPr="00EF578F" w:rsidRDefault="00321EF3" w:rsidP="00EF578F">
            <w:pPr>
              <w:ind w:left="0"/>
              <w:rPr>
                <w:rFonts w:cs="Arial"/>
                <w:sz w:val="18"/>
                <w:szCs w:val="18"/>
              </w:rPr>
            </w:pPr>
          </w:p>
          <w:p w:rsidR="00321EF3" w:rsidRPr="00EF578F" w:rsidRDefault="00321EF3" w:rsidP="00EF578F">
            <w:pPr>
              <w:ind w:left="0"/>
              <w:rPr>
                <w:rFonts w:cs="Arial"/>
                <w:b/>
                <w:sz w:val="18"/>
                <w:szCs w:val="18"/>
              </w:rPr>
            </w:pPr>
            <w:r w:rsidRPr="00EF578F">
              <w:rPr>
                <w:rFonts w:cs="Arial"/>
                <w:b/>
                <w:sz w:val="18"/>
                <w:szCs w:val="18"/>
              </w:rPr>
              <w:t>Requisitos:</w:t>
            </w:r>
          </w:p>
          <w:p w:rsidR="00321EF3" w:rsidRPr="00EF578F" w:rsidRDefault="00321EF3" w:rsidP="00EF578F">
            <w:pPr>
              <w:ind w:left="0"/>
              <w:rPr>
                <w:rFonts w:cs="Arial"/>
                <w:sz w:val="18"/>
                <w:szCs w:val="18"/>
              </w:rPr>
            </w:pPr>
          </w:p>
          <w:p w:rsidR="00321EF3" w:rsidRDefault="00B25FB4" w:rsidP="00DF1DB9">
            <w:pPr>
              <w:ind w:left="0"/>
              <w:rPr>
                <w:rFonts w:cs="Arial"/>
                <w:sz w:val="18"/>
                <w:szCs w:val="18"/>
              </w:rPr>
            </w:pPr>
            <w:r>
              <w:rPr>
                <w:rFonts w:cs="Arial"/>
                <w:sz w:val="18"/>
                <w:szCs w:val="18"/>
              </w:rPr>
              <w:t>Os requisitos legais em vigor aplicáveis à tipologia da operação a implementar e edifício a intervencionar.</w:t>
            </w:r>
          </w:p>
          <w:p w:rsidR="00B25FB4" w:rsidRPr="00EF578F" w:rsidRDefault="00B25FB4" w:rsidP="00DF1DB9">
            <w:pPr>
              <w:ind w:left="0"/>
              <w:rPr>
                <w:rFonts w:cs="Arial"/>
                <w:sz w:val="18"/>
                <w:szCs w:val="18"/>
              </w:rPr>
            </w:pPr>
            <w:r>
              <w:rPr>
                <w:rFonts w:cs="Arial"/>
                <w:sz w:val="18"/>
                <w:szCs w:val="18"/>
              </w:rPr>
              <w:t>A intervenção deverá cumprir, sempre que aplicável, com os requisitos do Decreto-Lei n.º.153/2014 de 20 outubro: no caso de sistemas de produção de energia elétrica para autoconsumo, só são admitidas como elegíveis Unidades de Produção de Autoconsumo (UPAC) tal como definido no normativo legal aplicável. Estas unidades devm ser dimensionadas de forma a garantir a otimização da aproximação da energia elétrica produzida com a quantidade de energia elétrica consumida na instalação.</w:t>
            </w:r>
          </w:p>
        </w:tc>
        <w:tc>
          <w:tcPr>
            <w:tcW w:w="8788" w:type="dxa"/>
            <w:tcBorders>
              <w:top w:val="single" w:sz="12" w:space="0" w:color="auto"/>
              <w:right w:val="single" w:sz="12" w:space="0" w:color="auto"/>
            </w:tcBorders>
            <w:vAlign w:val="center"/>
          </w:tcPr>
          <w:p w:rsidR="00321EF3" w:rsidRPr="00EF578F" w:rsidRDefault="00321EF3" w:rsidP="00EF578F">
            <w:pPr>
              <w:ind w:left="0"/>
              <w:rPr>
                <w:rFonts w:cs="Arial"/>
                <w:sz w:val="18"/>
                <w:szCs w:val="18"/>
              </w:rPr>
            </w:pPr>
          </w:p>
          <w:p w:rsidR="00321EF3" w:rsidRPr="00EF578F" w:rsidRDefault="00321EF3" w:rsidP="00EF578F">
            <w:pPr>
              <w:pStyle w:val="PargrafodaLista"/>
              <w:numPr>
                <w:ilvl w:val="0"/>
                <w:numId w:val="7"/>
              </w:numPr>
              <w:rPr>
                <w:rFonts w:cs="Arial"/>
                <w:sz w:val="18"/>
                <w:szCs w:val="18"/>
                <w:lang w:eastAsia="en-US"/>
              </w:rPr>
            </w:pPr>
            <w:r w:rsidRPr="00EF578F">
              <w:rPr>
                <w:rFonts w:ascii="Arial" w:hAnsi="Arial" w:cs="Arial"/>
                <w:sz w:val="18"/>
                <w:szCs w:val="18"/>
                <w:lang w:eastAsia="en-US"/>
              </w:rPr>
              <w:t xml:space="preserve">Aquisição e instalação de unidades de produção </w:t>
            </w:r>
            <w:r w:rsidR="00B25FB4">
              <w:rPr>
                <w:rFonts w:ascii="Arial" w:hAnsi="Arial" w:cs="Arial"/>
                <w:sz w:val="18"/>
                <w:szCs w:val="18"/>
                <w:lang w:eastAsia="en-US"/>
              </w:rPr>
              <w:t xml:space="preserve">de energia elétrica </w:t>
            </w:r>
            <w:r w:rsidRPr="00EF578F">
              <w:rPr>
                <w:rFonts w:ascii="Arial" w:hAnsi="Arial" w:cs="Arial"/>
                <w:sz w:val="18"/>
                <w:szCs w:val="18"/>
                <w:lang w:eastAsia="en-US"/>
              </w:rPr>
              <w:t>para autoconsumo baseadas em tecnologias de produção renováveis, a instalar na cobertura, fachada ou logradouro do edifício</w:t>
            </w:r>
            <w:r w:rsidR="00B25FB4">
              <w:rPr>
                <w:rFonts w:ascii="Arial" w:hAnsi="Arial" w:cs="Arial"/>
                <w:sz w:val="18"/>
                <w:szCs w:val="18"/>
                <w:lang w:eastAsia="en-US"/>
              </w:rPr>
              <w:t>.</w:t>
            </w:r>
          </w:p>
          <w:p w:rsidR="00321EF3" w:rsidRPr="00EF578F" w:rsidRDefault="00321EF3" w:rsidP="00EF578F">
            <w:pPr>
              <w:ind w:left="0"/>
              <w:rPr>
                <w:rFonts w:cs="Arial"/>
                <w:b/>
                <w:sz w:val="18"/>
                <w:szCs w:val="18"/>
              </w:rPr>
            </w:pPr>
            <w:r w:rsidRPr="00EF578F">
              <w:rPr>
                <w:rFonts w:cs="Arial"/>
                <w:b/>
                <w:sz w:val="18"/>
                <w:szCs w:val="18"/>
              </w:rPr>
              <w:t>Exemplos:</w:t>
            </w:r>
          </w:p>
          <w:p w:rsidR="00321EF3" w:rsidRPr="00EF578F" w:rsidRDefault="00321EF3" w:rsidP="00EF578F">
            <w:pPr>
              <w:ind w:left="0"/>
              <w:rPr>
                <w:rFonts w:cs="Arial"/>
                <w:sz w:val="18"/>
                <w:szCs w:val="18"/>
              </w:rPr>
            </w:pPr>
          </w:p>
          <w:p w:rsidR="00321EF3" w:rsidRPr="00EF578F" w:rsidRDefault="00B25FB4" w:rsidP="00EF578F">
            <w:pPr>
              <w:ind w:left="0"/>
              <w:rPr>
                <w:rFonts w:cs="Arial"/>
                <w:sz w:val="18"/>
                <w:szCs w:val="18"/>
              </w:rPr>
            </w:pPr>
            <w:r>
              <w:rPr>
                <w:rFonts w:cs="Arial"/>
                <w:sz w:val="18"/>
                <w:szCs w:val="18"/>
              </w:rPr>
              <w:t>A</w:t>
            </w:r>
            <w:r w:rsidR="00321EF3" w:rsidRPr="00EF578F">
              <w:rPr>
                <w:rFonts w:cs="Arial"/>
                <w:sz w:val="18"/>
                <w:szCs w:val="18"/>
              </w:rPr>
              <w:t xml:space="preserve">erogeradores, sistemas </w:t>
            </w:r>
            <w:r>
              <w:rPr>
                <w:rFonts w:cs="Arial"/>
                <w:sz w:val="18"/>
                <w:szCs w:val="18"/>
              </w:rPr>
              <w:t xml:space="preserve">fotovoltaicos e outros equipamentos de </w:t>
            </w:r>
            <w:r w:rsidR="00321EF3" w:rsidRPr="00EF578F">
              <w:rPr>
                <w:rFonts w:cs="Arial"/>
                <w:sz w:val="18"/>
                <w:szCs w:val="18"/>
              </w:rPr>
              <w:t xml:space="preserve">produção de energia </w:t>
            </w:r>
            <w:r>
              <w:rPr>
                <w:rFonts w:cs="Arial"/>
                <w:sz w:val="18"/>
                <w:szCs w:val="18"/>
              </w:rPr>
              <w:t xml:space="preserve">elétrica </w:t>
            </w:r>
            <w:r w:rsidR="00321EF3" w:rsidRPr="00EF578F">
              <w:rPr>
                <w:rFonts w:cs="Arial"/>
                <w:sz w:val="18"/>
                <w:szCs w:val="18"/>
              </w:rPr>
              <w:t xml:space="preserve">a partir de </w:t>
            </w:r>
            <w:r>
              <w:rPr>
                <w:rFonts w:cs="Arial"/>
                <w:sz w:val="18"/>
                <w:szCs w:val="18"/>
              </w:rPr>
              <w:t>fontes renováveis.</w:t>
            </w:r>
          </w:p>
          <w:p w:rsidR="00321EF3" w:rsidRPr="00EF578F" w:rsidRDefault="00321EF3" w:rsidP="00B25FB4">
            <w:pPr>
              <w:ind w:left="0"/>
              <w:rPr>
                <w:rFonts w:cs="Arial"/>
                <w:sz w:val="18"/>
                <w:szCs w:val="18"/>
              </w:rPr>
            </w:pPr>
          </w:p>
        </w:tc>
      </w:tr>
      <w:tr w:rsidR="00321EF3" w:rsidRPr="00873E92" w:rsidTr="00EF578F">
        <w:trPr>
          <w:trHeight w:val="974"/>
          <w:jc w:val="center"/>
        </w:trPr>
        <w:tc>
          <w:tcPr>
            <w:tcW w:w="5382" w:type="dxa"/>
            <w:vMerge/>
            <w:tcBorders>
              <w:left w:val="single" w:sz="12" w:space="0" w:color="auto"/>
              <w:bottom w:val="single" w:sz="12" w:space="0" w:color="auto"/>
            </w:tcBorders>
            <w:vAlign w:val="center"/>
          </w:tcPr>
          <w:p w:rsidR="00321EF3" w:rsidRPr="00EF578F" w:rsidRDefault="00321EF3" w:rsidP="00EF578F">
            <w:pPr>
              <w:ind w:left="0"/>
              <w:rPr>
                <w:rFonts w:cs="Arial"/>
                <w:sz w:val="18"/>
                <w:szCs w:val="18"/>
              </w:rPr>
            </w:pPr>
          </w:p>
        </w:tc>
        <w:tc>
          <w:tcPr>
            <w:tcW w:w="8788" w:type="dxa"/>
            <w:tcBorders>
              <w:bottom w:val="single" w:sz="12" w:space="0" w:color="auto"/>
              <w:right w:val="single" w:sz="12" w:space="0" w:color="auto"/>
            </w:tcBorders>
            <w:vAlign w:val="center"/>
          </w:tcPr>
          <w:p w:rsidR="00321EF3" w:rsidRPr="00EF578F" w:rsidRDefault="00321EF3" w:rsidP="00EF578F">
            <w:pPr>
              <w:ind w:left="0"/>
              <w:rPr>
                <w:rFonts w:cs="Arial"/>
                <w:sz w:val="18"/>
                <w:szCs w:val="18"/>
              </w:rPr>
            </w:pPr>
            <w:r w:rsidRPr="00EF578F">
              <w:rPr>
                <w:rFonts w:cs="Arial"/>
                <w:b/>
                <w:sz w:val="18"/>
                <w:szCs w:val="18"/>
              </w:rPr>
              <w:t>Custos Padrão</w:t>
            </w:r>
            <w:r w:rsidR="00B25FB4">
              <w:rPr>
                <w:rFonts w:cs="Arial"/>
                <w:b/>
                <w:sz w:val="18"/>
                <w:szCs w:val="18"/>
              </w:rPr>
              <w:t xml:space="preserve">: </w:t>
            </w:r>
            <w:r w:rsidR="00B25FB4" w:rsidRPr="00B25FB4">
              <w:rPr>
                <w:rFonts w:cs="Arial"/>
                <w:sz w:val="18"/>
                <w:szCs w:val="18"/>
              </w:rPr>
              <w:t>Não</w:t>
            </w:r>
          </w:p>
          <w:p w:rsidR="00321EF3" w:rsidRPr="00EF578F" w:rsidRDefault="00321EF3" w:rsidP="00EF578F">
            <w:pPr>
              <w:ind w:left="0"/>
              <w:rPr>
                <w:rFonts w:cs="Arial"/>
                <w:sz w:val="18"/>
                <w:szCs w:val="18"/>
              </w:rPr>
            </w:pPr>
          </w:p>
        </w:tc>
      </w:tr>
    </w:tbl>
    <w:p w:rsidR="00321EF3" w:rsidRDefault="00321EF3">
      <w:pPr>
        <w:rPr>
          <w:ins w:id="12" w:author="Maria do Carmo Ricardo" w:date="2020-01-20T10:00:00Z"/>
        </w:rPr>
      </w:pPr>
    </w:p>
    <w:p w:rsidR="00B25FB4" w:rsidRDefault="00B25FB4">
      <w:pPr>
        <w:rPr>
          <w:ins w:id="13" w:author="Maria do Carmo Ricardo" w:date="2020-01-20T10:00:00Z"/>
        </w:rPr>
      </w:pPr>
    </w:p>
    <w:p w:rsidR="00B25FB4" w:rsidRDefault="00B25FB4">
      <w:pPr>
        <w:rPr>
          <w:ins w:id="14" w:author="Maria do Carmo Ricardo" w:date="2020-01-20T10:00:00Z"/>
        </w:rPr>
      </w:pPr>
    </w:p>
    <w:p w:rsidR="00B25FB4" w:rsidRDefault="00B25FB4">
      <w:pPr>
        <w:rPr>
          <w:ins w:id="15" w:author="Maria do Carmo Ricardo" w:date="2020-01-20T10:00:00Z"/>
        </w:rPr>
      </w:pPr>
    </w:p>
    <w:p w:rsidR="00B25FB4" w:rsidRDefault="00B25FB4">
      <w:pPr>
        <w:rPr>
          <w:ins w:id="16" w:author="Maria do Carmo Ricardo" w:date="2020-01-20T10:00:00Z"/>
        </w:rPr>
      </w:pPr>
    </w:p>
    <w:p w:rsidR="00B25FB4" w:rsidRDefault="00B25FB4">
      <w:pPr>
        <w:rPr>
          <w:ins w:id="17" w:author="Maria do Carmo Ricardo" w:date="2020-01-20T10:00:00Z"/>
        </w:rPr>
      </w:pPr>
    </w:p>
    <w:p w:rsidR="00B25FB4" w:rsidRDefault="00B25FB4">
      <w:pPr>
        <w:rPr>
          <w:ins w:id="18" w:author="Maria do Carmo Ricardo" w:date="2020-01-20T10:00:00Z"/>
        </w:rPr>
      </w:pPr>
    </w:p>
    <w:p w:rsidR="00B25FB4" w:rsidRDefault="00B25FB4">
      <w:pPr>
        <w:rPr>
          <w:ins w:id="19" w:author="Maria do Carmo Ricardo" w:date="2020-01-20T10:00:00Z"/>
        </w:rPr>
      </w:pPr>
    </w:p>
    <w:p w:rsidR="00B25FB4" w:rsidRDefault="00B25FB4">
      <w:pPr>
        <w:rPr>
          <w:ins w:id="20" w:author="Maria do Carmo Ricardo" w:date="2020-01-20T10:00:00Z"/>
        </w:rPr>
      </w:pPr>
    </w:p>
    <w:p w:rsidR="00B25FB4" w:rsidRDefault="00B25FB4">
      <w:pPr>
        <w:rPr>
          <w:ins w:id="21" w:author="Maria do Carmo Ricardo" w:date="2020-01-20T10:00:00Z"/>
        </w:rPr>
      </w:pPr>
    </w:p>
    <w:p w:rsidR="00B25FB4" w:rsidRDefault="00B25FB4">
      <w:pPr>
        <w:rPr>
          <w:ins w:id="22" w:author="Maria do Carmo Ricardo" w:date="2020-01-20T10:00:00Z"/>
        </w:rPr>
      </w:pPr>
    </w:p>
    <w:p w:rsidR="00B25FB4" w:rsidRDefault="00B25FB4">
      <w:pPr>
        <w:rPr>
          <w:ins w:id="23" w:author="Maria do Carmo Ricardo" w:date="2020-01-20T10:00:00Z"/>
        </w:rPr>
      </w:pPr>
    </w:p>
    <w:p w:rsidR="00B25FB4" w:rsidRDefault="00B25FB4">
      <w:pPr>
        <w:rPr>
          <w:ins w:id="24" w:author="Maria do Carmo Ricardo" w:date="2020-01-20T10:00:00Z"/>
        </w:rPr>
      </w:pPr>
    </w:p>
    <w:p w:rsidR="00B25FB4" w:rsidRDefault="00B25FB4">
      <w:pPr>
        <w:rPr>
          <w:ins w:id="25" w:author="Maria do Carmo Ricardo" w:date="2020-01-20T10:00:00Z"/>
        </w:rPr>
      </w:pPr>
    </w:p>
    <w:p w:rsidR="00B25FB4" w:rsidRDefault="00B25FB4">
      <w:pPr>
        <w:rPr>
          <w:ins w:id="26" w:author="Maria do Carmo Ricardo" w:date="2020-01-20T10:00:00Z"/>
        </w:rPr>
      </w:pPr>
    </w:p>
    <w:p w:rsidR="00B25FB4" w:rsidRDefault="00B25FB4">
      <w:pPr>
        <w:rPr>
          <w:ins w:id="27" w:author="Maria do Carmo Ricardo" w:date="2020-01-20T10:00:00Z"/>
        </w:rPr>
      </w:pPr>
    </w:p>
    <w:p w:rsidR="00B25FB4" w:rsidRDefault="00B25FB4">
      <w:pPr>
        <w:rPr>
          <w:ins w:id="28" w:author="Maria do Carmo Ricardo" w:date="2020-01-20T10:00:00Z"/>
        </w:rPr>
      </w:pPr>
    </w:p>
    <w:p w:rsidR="00B25FB4" w:rsidRDefault="00B25FB4"/>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2"/>
        <w:gridCol w:w="8788"/>
      </w:tblGrid>
      <w:tr w:rsidR="00321EF3" w:rsidRPr="00873E92" w:rsidTr="00EF578F">
        <w:trPr>
          <w:trHeight w:val="20"/>
          <w:jc w:val="center"/>
        </w:trPr>
        <w:tc>
          <w:tcPr>
            <w:tcW w:w="5382" w:type="dxa"/>
            <w:tcBorders>
              <w:top w:val="single" w:sz="12" w:space="0" w:color="auto"/>
              <w:left w:val="single" w:sz="12" w:space="0" w:color="auto"/>
              <w:bottom w:val="single" w:sz="12" w:space="0" w:color="auto"/>
            </w:tcBorders>
            <w:shd w:val="clear" w:color="auto" w:fill="D9E2F3"/>
            <w:vAlign w:val="center"/>
          </w:tcPr>
          <w:p w:rsidR="00321EF3" w:rsidRPr="00EF578F" w:rsidRDefault="00321EF3" w:rsidP="00EF578F">
            <w:pPr>
              <w:spacing w:before="60" w:after="60"/>
              <w:ind w:left="0"/>
              <w:jc w:val="center"/>
              <w:rPr>
                <w:rFonts w:cs="Arial"/>
                <w:b/>
                <w:spacing w:val="0"/>
                <w:szCs w:val="18"/>
              </w:rPr>
            </w:pPr>
            <w:r w:rsidRPr="00EF578F">
              <w:rPr>
                <w:rFonts w:cs="Arial"/>
                <w:b/>
                <w:spacing w:val="0"/>
                <w:szCs w:val="18"/>
              </w:rPr>
              <w:t>Requisitos das medidas</w:t>
            </w:r>
          </w:p>
        </w:tc>
        <w:tc>
          <w:tcPr>
            <w:tcW w:w="8788" w:type="dxa"/>
            <w:tcBorders>
              <w:top w:val="single" w:sz="12" w:space="0" w:color="auto"/>
              <w:bottom w:val="single" w:sz="12" w:space="0" w:color="auto"/>
              <w:right w:val="single" w:sz="12" w:space="0" w:color="auto"/>
            </w:tcBorders>
            <w:shd w:val="clear" w:color="auto" w:fill="D9E2F3"/>
            <w:vAlign w:val="center"/>
          </w:tcPr>
          <w:p w:rsidR="00321EF3" w:rsidRPr="00EF578F" w:rsidRDefault="00321EF3" w:rsidP="00EF578F">
            <w:pPr>
              <w:spacing w:before="60" w:after="60"/>
              <w:ind w:left="0"/>
              <w:jc w:val="center"/>
              <w:rPr>
                <w:rFonts w:cs="Arial"/>
                <w:b/>
                <w:spacing w:val="0"/>
                <w:sz w:val="18"/>
                <w:szCs w:val="18"/>
              </w:rPr>
            </w:pPr>
            <w:r w:rsidRPr="00EF578F">
              <w:rPr>
                <w:rFonts w:cs="Arial"/>
                <w:b/>
                <w:spacing w:val="0"/>
                <w:sz w:val="18"/>
                <w:szCs w:val="18"/>
              </w:rPr>
              <w:t>Despesas Elegíveis</w:t>
            </w:r>
          </w:p>
        </w:tc>
      </w:tr>
      <w:tr w:rsidR="00321EF3" w:rsidRPr="00873E92" w:rsidTr="00EF578F">
        <w:trPr>
          <w:trHeight w:val="20"/>
          <w:jc w:val="center"/>
        </w:trPr>
        <w:tc>
          <w:tcPr>
            <w:tcW w:w="14170" w:type="dxa"/>
            <w:gridSpan w:val="2"/>
            <w:tcBorders>
              <w:top w:val="single" w:sz="12" w:space="0" w:color="auto"/>
              <w:left w:val="single" w:sz="12" w:space="0" w:color="auto"/>
              <w:bottom w:val="single" w:sz="12" w:space="0" w:color="auto"/>
              <w:right w:val="single" w:sz="12" w:space="0" w:color="auto"/>
            </w:tcBorders>
            <w:shd w:val="clear" w:color="auto" w:fill="E7E6E6"/>
            <w:vAlign w:val="center"/>
          </w:tcPr>
          <w:p w:rsidR="00321EF3" w:rsidRPr="00EF578F" w:rsidRDefault="00321EF3" w:rsidP="00EF578F">
            <w:pPr>
              <w:ind w:left="0"/>
              <w:rPr>
                <w:rFonts w:cs="Arial"/>
                <w:b/>
                <w:sz w:val="18"/>
                <w:szCs w:val="18"/>
              </w:rPr>
            </w:pPr>
            <w:r w:rsidRPr="00EF578F">
              <w:rPr>
                <w:rFonts w:cs="Arial"/>
                <w:b/>
                <w:sz w:val="18"/>
                <w:szCs w:val="18"/>
              </w:rPr>
              <w:t>c) Intervenções nos sistemas de iluminação pública, sistemas semafóricos e sistemas de iluminação decorativa, tais como monumentos, jardins, entre outros, com o objetivo de reduzir os consumos de energia, através da instalação de sistemas e tecnologias mais eficientes, assim como pela introdução de sistemas de gestão capazes de potenciar reduções do consumo de energia elétrica associado a estes sistemas.</w:t>
            </w:r>
          </w:p>
          <w:p w:rsidR="00321EF3" w:rsidRPr="00EF578F" w:rsidRDefault="00321EF3" w:rsidP="00EF578F">
            <w:pPr>
              <w:ind w:left="0"/>
              <w:rPr>
                <w:rFonts w:cs="Arial"/>
                <w:b/>
                <w:spacing w:val="0"/>
                <w:sz w:val="18"/>
                <w:szCs w:val="18"/>
                <w:lang w:eastAsia="pt-PT"/>
              </w:rPr>
            </w:pPr>
          </w:p>
        </w:tc>
      </w:tr>
      <w:tr w:rsidR="00321EF3" w:rsidRPr="00873E92" w:rsidTr="00EF578F">
        <w:trPr>
          <w:trHeight w:val="20"/>
          <w:jc w:val="center"/>
        </w:trPr>
        <w:tc>
          <w:tcPr>
            <w:tcW w:w="14170" w:type="dxa"/>
            <w:gridSpan w:val="2"/>
            <w:tcBorders>
              <w:top w:val="single" w:sz="12" w:space="0" w:color="auto"/>
              <w:left w:val="single" w:sz="12" w:space="0" w:color="auto"/>
              <w:bottom w:val="single" w:sz="12" w:space="0" w:color="auto"/>
              <w:right w:val="single" w:sz="12" w:space="0" w:color="auto"/>
            </w:tcBorders>
            <w:shd w:val="clear" w:color="auto" w:fill="E7E6E6"/>
            <w:vAlign w:val="center"/>
          </w:tcPr>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2"/>
              <w:gridCol w:w="8788"/>
            </w:tblGrid>
            <w:tr w:rsidR="00321EF3" w:rsidRPr="00156787" w:rsidTr="00EF578F">
              <w:trPr>
                <w:trHeight w:val="20"/>
                <w:jc w:val="center"/>
              </w:trPr>
              <w:tc>
                <w:tcPr>
                  <w:tcW w:w="538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321EF3" w:rsidRPr="00EF578F" w:rsidRDefault="00321EF3" w:rsidP="00EF578F">
                  <w:pPr>
                    <w:ind w:left="0"/>
                    <w:rPr>
                      <w:rFonts w:cs="Arial"/>
                      <w:sz w:val="18"/>
                      <w:szCs w:val="18"/>
                    </w:rPr>
                  </w:pPr>
                </w:p>
                <w:p w:rsidR="00321EF3" w:rsidRPr="00EF578F" w:rsidRDefault="00321EF3" w:rsidP="00EF578F">
                  <w:pPr>
                    <w:ind w:left="0"/>
                    <w:rPr>
                      <w:rFonts w:cs="Arial"/>
                      <w:b/>
                      <w:sz w:val="18"/>
                      <w:szCs w:val="18"/>
                    </w:rPr>
                  </w:pPr>
                  <w:r w:rsidRPr="00EF578F">
                    <w:rPr>
                      <w:rFonts w:cs="Arial"/>
                      <w:b/>
                      <w:sz w:val="18"/>
                      <w:szCs w:val="18"/>
                    </w:rPr>
                    <w:t>Requisitos:</w:t>
                  </w:r>
                </w:p>
                <w:p w:rsidR="00321EF3" w:rsidRPr="00EF578F" w:rsidRDefault="00321EF3" w:rsidP="00EF578F">
                  <w:pPr>
                    <w:ind w:left="0"/>
                    <w:rPr>
                      <w:rFonts w:cs="Arial"/>
                      <w:sz w:val="18"/>
                      <w:szCs w:val="18"/>
                    </w:rPr>
                  </w:pPr>
                </w:p>
                <w:p w:rsidR="00321EF3" w:rsidRPr="00EF578F" w:rsidRDefault="00321EF3" w:rsidP="00EF578F">
                  <w:pPr>
                    <w:ind w:left="0"/>
                    <w:rPr>
                      <w:rFonts w:cs="Arial"/>
                      <w:b/>
                      <w:sz w:val="18"/>
                      <w:szCs w:val="18"/>
                    </w:rPr>
                  </w:pPr>
                  <w:r w:rsidRPr="00EF578F">
                    <w:rPr>
                      <w:rFonts w:cs="Arial"/>
                      <w:b/>
                      <w:sz w:val="18"/>
                      <w:szCs w:val="18"/>
                    </w:rPr>
                    <w:t>Iluminação Pública e decorativa:</w:t>
                  </w:r>
                </w:p>
                <w:p w:rsidR="00321EF3" w:rsidRPr="00EF578F" w:rsidRDefault="00321EF3" w:rsidP="00EF578F">
                  <w:pPr>
                    <w:ind w:left="0"/>
                    <w:rPr>
                      <w:rFonts w:cs="Arial"/>
                      <w:sz w:val="18"/>
                      <w:szCs w:val="18"/>
                    </w:rPr>
                  </w:pPr>
                  <w:r w:rsidRPr="00EF578F">
                    <w:rPr>
                      <w:rFonts w:cs="Arial"/>
                      <w:sz w:val="18"/>
                      <w:szCs w:val="18"/>
                    </w:rPr>
                    <w:t xml:space="preserve">Obedecer aos parâmetros de referência estabelecidos pela DGEG; </w:t>
                  </w:r>
                </w:p>
                <w:p w:rsidR="00321EF3" w:rsidRPr="00EF578F" w:rsidRDefault="00321EF3" w:rsidP="00EF578F">
                  <w:pPr>
                    <w:ind w:left="0"/>
                    <w:rPr>
                      <w:rFonts w:cs="Arial"/>
                      <w:sz w:val="18"/>
                      <w:szCs w:val="18"/>
                    </w:rPr>
                  </w:pPr>
                </w:p>
                <w:p w:rsidR="00321EF3" w:rsidRPr="00EF578F" w:rsidRDefault="00321EF3" w:rsidP="00EF578F">
                  <w:pPr>
                    <w:ind w:left="0"/>
                    <w:rPr>
                      <w:sz w:val="18"/>
                      <w:szCs w:val="18"/>
                    </w:rPr>
                  </w:pPr>
                  <w:r w:rsidRPr="00EF578F">
                    <w:rPr>
                      <w:rFonts w:cs="Arial"/>
                      <w:sz w:val="18"/>
                      <w:szCs w:val="18"/>
                    </w:rPr>
                    <w:t xml:space="preserve">Cumprir com os requisitos constantes no documento </w:t>
                  </w:r>
                  <w:r w:rsidRPr="00EF578F">
                    <w:rPr>
                      <w:sz w:val="18"/>
                      <w:szCs w:val="18"/>
                    </w:rPr>
                    <w:t>DMA-C71-111/N</w:t>
                  </w:r>
                  <w:r w:rsidRPr="00EF578F">
                    <w:rPr>
                      <w:rFonts w:cs="Arial"/>
                      <w:sz w:val="18"/>
                      <w:szCs w:val="18"/>
                    </w:rPr>
                    <w:t xml:space="preserve"> </w:t>
                  </w:r>
                  <w:r w:rsidR="006A60C2" w:rsidRPr="00EF578F">
                    <w:rPr>
                      <w:rFonts w:cs="Arial"/>
                      <w:sz w:val="18"/>
                      <w:szCs w:val="18"/>
                    </w:rPr>
                    <w:t>relativos aparelhos</w:t>
                  </w:r>
                  <w:r w:rsidRPr="00EF578F">
                    <w:rPr>
                      <w:sz w:val="18"/>
                      <w:szCs w:val="18"/>
                    </w:rPr>
                    <w:t xml:space="preserve"> de iluminação elétrica e acessórios (luminárias de iluminação pública: tecnologia LED) </w:t>
                  </w:r>
                  <w:r w:rsidRPr="00EF578F">
                    <w:rPr>
                      <w:rFonts w:cs="Arial"/>
                      <w:sz w:val="18"/>
                      <w:szCs w:val="18"/>
                    </w:rPr>
                    <w:t>estabelecidos pela EDP Distribuição</w:t>
                  </w:r>
                  <w:r w:rsidRPr="00EF578F">
                    <w:rPr>
                      <w:sz w:val="18"/>
                      <w:szCs w:val="18"/>
                    </w:rPr>
                    <w:t>.</w:t>
                  </w:r>
                </w:p>
                <w:p w:rsidR="00321EF3" w:rsidRDefault="00321EF3" w:rsidP="00EF578F">
                  <w:pPr>
                    <w:ind w:left="0"/>
                  </w:pPr>
                </w:p>
                <w:p w:rsidR="00321EF3" w:rsidRPr="00EF578F" w:rsidRDefault="00321EF3" w:rsidP="00EF578F">
                  <w:pPr>
                    <w:ind w:left="0"/>
                    <w:rPr>
                      <w:sz w:val="18"/>
                      <w:szCs w:val="18"/>
                    </w:rPr>
                  </w:pPr>
                  <w:r w:rsidRPr="00EF578F">
                    <w:rPr>
                      <w:b/>
                      <w:sz w:val="18"/>
                      <w:szCs w:val="18"/>
                    </w:rPr>
                    <w:t>Semáforos</w:t>
                  </w:r>
                  <w:r w:rsidRPr="00EF578F">
                    <w:rPr>
                      <w:sz w:val="18"/>
                      <w:szCs w:val="18"/>
                    </w:rPr>
                    <w:t>:</w:t>
                  </w:r>
                </w:p>
                <w:p w:rsidR="00321EF3" w:rsidRPr="00EF578F" w:rsidRDefault="00321EF3" w:rsidP="00EF578F">
                  <w:pPr>
                    <w:ind w:left="0"/>
                    <w:rPr>
                      <w:rFonts w:cs="Arial"/>
                      <w:sz w:val="18"/>
                      <w:szCs w:val="18"/>
                    </w:rPr>
                  </w:pPr>
                </w:p>
                <w:p w:rsidR="00321EF3" w:rsidRPr="00EF578F" w:rsidRDefault="00321EF3" w:rsidP="00EF578F">
                  <w:pPr>
                    <w:ind w:left="0"/>
                    <w:rPr>
                      <w:rFonts w:cs="Arial"/>
                      <w:sz w:val="18"/>
                      <w:szCs w:val="18"/>
                    </w:rPr>
                  </w:pPr>
                  <w:r w:rsidRPr="00EF578F">
                    <w:rPr>
                      <w:rFonts w:cs="Arial"/>
                      <w:sz w:val="18"/>
                      <w:szCs w:val="18"/>
                    </w:rPr>
                    <w:t>Conformidade com as normas EN 60598-2-1996/EN 50081-1:92/EN 50082-1:92, na sua versão atual;</w:t>
                  </w:r>
                </w:p>
                <w:p w:rsidR="00321EF3" w:rsidRPr="00EF578F" w:rsidRDefault="00321EF3" w:rsidP="00EF578F">
                  <w:pPr>
                    <w:ind w:left="0"/>
                    <w:rPr>
                      <w:rFonts w:cs="Arial"/>
                      <w:sz w:val="18"/>
                      <w:szCs w:val="18"/>
                    </w:rPr>
                  </w:pPr>
                </w:p>
                <w:p w:rsidR="00321EF3" w:rsidRPr="00EF578F" w:rsidRDefault="00321EF3" w:rsidP="00EF578F">
                  <w:pPr>
                    <w:ind w:left="0"/>
                    <w:rPr>
                      <w:rFonts w:cs="Arial"/>
                      <w:sz w:val="18"/>
                      <w:szCs w:val="18"/>
                    </w:rPr>
                  </w:pPr>
                  <w:r w:rsidRPr="00EF578F">
                    <w:rPr>
                      <w:rFonts w:cs="Arial"/>
                      <w:sz w:val="18"/>
                      <w:szCs w:val="18"/>
                    </w:rPr>
                    <w:t>Cumprimento das Diretivas Comunitárias de baixa tensão (73/23/EEC) e compatibilidade eletromagnética (89/336/EEC)</w:t>
                  </w:r>
                </w:p>
                <w:p w:rsidR="00321EF3" w:rsidRPr="00EF578F" w:rsidRDefault="00321EF3" w:rsidP="00EF578F">
                  <w:pPr>
                    <w:ind w:left="0"/>
                    <w:rPr>
                      <w:rFonts w:cs="Arial"/>
                      <w:sz w:val="18"/>
                      <w:szCs w:val="18"/>
                    </w:rPr>
                  </w:pPr>
                </w:p>
                <w:p w:rsidR="00321EF3" w:rsidRPr="00EF578F" w:rsidRDefault="00321EF3" w:rsidP="00EF578F">
                  <w:pPr>
                    <w:ind w:left="0"/>
                    <w:rPr>
                      <w:rFonts w:cs="Arial"/>
                      <w:sz w:val="18"/>
                      <w:szCs w:val="18"/>
                    </w:rPr>
                  </w:pPr>
                  <w:r w:rsidRPr="00EF578F">
                    <w:rPr>
                      <w:rFonts w:cs="Arial"/>
                      <w:sz w:val="18"/>
                      <w:szCs w:val="18"/>
                    </w:rPr>
                    <w:t>Certificação de acordo com a EN 12368:2006, no que diz respeito a diâmetros de vidros normalizados, intensidade luminosa, distribuição da intensidade luminosa, uniformidade de iluminação, limites máximos para o efeito “fantasma”, cromaticidade, temperatura ambiente e cor.</w:t>
                  </w:r>
                </w:p>
                <w:p w:rsidR="00321EF3" w:rsidRPr="00EF578F" w:rsidRDefault="00321EF3" w:rsidP="00EF578F">
                  <w:pPr>
                    <w:ind w:left="0"/>
                    <w:rPr>
                      <w:rFonts w:cs="Arial"/>
                      <w:sz w:val="18"/>
                      <w:szCs w:val="18"/>
                    </w:rPr>
                  </w:pPr>
                </w:p>
              </w:tc>
              <w:tc>
                <w:tcPr>
                  <w:tcW w:w="8788" w:type="dxa"/>
                  <w:tcBorders>
                    <w:top w:val="single" w:sz="12" w:space="0" w:color="auto"/>
                    <w:left w:val="single" w:sz="4" w:space="0" w:color="auto"/>
                    <w:bottom w:val="single" w:sz="4" w:space="0" w:color="auto"/>
                    <w:right w:val="single" w:sz="12" w:space="0" w:color="auto"/>
                  </w:tcBorders>
                  <w:shd w:val="clear" w:color="auto" w:fill="FFFFFF"/>
                  <w:vAlign w:val="center"/>
                </w:tcPr>
                <w:p w:rsidR="00321EF3" w:rsidRPr="00EF578F" w:rsidRDefault="00321EF3" w:rsidP="00EF578F">
                  <w:pPr>
                    <w:spacing w:before="60"/>
                    <w:ind w:left="0"/>
                    <w:rPr>
                      <w:rFonts w:cs="Arial"/>
                      <w:b/>
                      <w:spacing w:val="0"/>
                      <w:sz w:val="18"/>
                      <w:szCs w:val="18"/>
                      <w:lang w:eastAsia="pt-PT"/>
                    </w:rPr>
                  </w:pPr>
                </w:p>
              </w:tc>
            </w:tr>
            <w:tr w:rsidR="00321EF3" w:rsidRPr="00156787" w:rsidTr="00EF578F">
              <w:trPr>
                <w:trHeight w:val="20"/>
                <w:jc w:val="center"/>
              </w:trPr>
              <w:tc>
                <w:tcPr>
                  <w:tcW w:w="53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21EF3" w:rsidRPr="00EF578F" w:rsidRDefault="00321EF3" w:rsidP="00EF578F">
                  <w:pPr>
                    <w:ind w:left="0"/>
                    <w:jc w:val="center"/>
                    <w:rPr>
                      <w:rFonts w:cs="Arial"/>
                      <w:b/>
                      <w:spacing w:val="0"/>
                      <w:sz w:val="18"/>
                      <w:szCs w:val="18"/>
                      <w:lang w:eastAsia="pt-PT"/>
                    </w:rPr>
                  </w:pPr>
                </w:p>
              </w:tc>
              <w:tc>
                <w:tcPr>
                  <w:tcW w:w="8788" w:type="dxa"/>
                  <w:tcBorders>
                    <w:top w:val="single" w:sz="4" w:space="0" w:color="auto"/>
                    <w:left w:val="single" w:sz="4" w:space="0" w:color="auto"/>
                    <w:bottom w:val="single" w:sz="4" w:space="0" w:color="auto"/>
                    <w:right w:val="single" w:sz="12" w:space="0" w:color="auto"/>
                  </w:tcBorders>
                  <w:shd w:val="clear" w:color="auto" w:fill="FFFFFF"/>
                  <w:vAlign w:val="center"/>
                </w:tcPr>
                <w:p w:rsidR="00321EF3" w:rsidRPr="00EF578F" w:rsidRDefault="00321EF3" w:rsidP="00EF578F">
                  <w:pPr>
                    <w:ind w:left="0"/>
                    <w:rPr>
                      <w:sz w:val="18"/>
                      <w:szCs w:val="18"/>
                    </w:rPr>
                  </w:pPr>
                </w:p>
                <w:p w:rsidR="00321EF3" w:rsidRPr="00EF578F" w:rsidRDefault="00321EF3" w:rsidP="00EF578F">
                  <w:pPr>
                    <w:pStyle w:val="PargrafodaLista"/>
                    <w:numPr>
                      <w:ilvl w:val="0"/>
                      <w:numId w:val="7"/>
                    </w:numPr>
                    <w:rPr>
                      <w:rFonts w:ascii="Arial" w:hAnsi="Arial" w:cs="Arial"/>
                      <w:sz w:val="18"/>
                      <w:szCs w:val="18"/>
                    </w:rPr>
                  </w:pPr>
                  <w:r w:rsidRPr="00EF578F">
                    <w:rPr>
                      <w:rFonts w:ascii="Arial" w:hAnsi="Arial" w:cs="Arial"/>
                      <w:sz w:val="18"/>
                      <w:szCs w:val="18"/>
                    </w:rPr>
                    <w:t xml:space="preserve">Despesas com a aquisição de lâmpadas e </w:t>
                  </w:r>
                  <w:r w:rsidR="006A60C2" w:rsidRPr="00EF578F">
                    <w:rPr>
                      <w:rFonts w:ascii="Arial" w:hAnsi="Arial" w:cs="Arial"/>
                      <w:sz w:val="18"/>
                      <w:szCs w:val="18"/>
                    </w:rPr>
                    <w:t>luminárias</w:t>
                  </w:r>
                  <w:r w:rsidRPr="00EF578F">
                    <w:rPr>
                      <w:rFonts w:ascii="Arial" w:hAnsi="Arial" w:cs="Arial"/>
                      <w:sz w:val="18"/>
                      <w:szCs w:val="18"/>
                    </w:rPr>
                    <w:t xml:space="preserve"> utilizadas na iluminação pública e decorativa, bem como nos sistemas semafóricos;</w:t>
                  </w:r>
                </w:p>
                <w:p w:rsidR="00321EF3" w:rsidRPr="00EF578F" w:rsidRDefault="00321EF3" w:rsidP="00EF578F">
                  <w:pPr>
                    <w:pStyle w:val="PargrafodaLista"/>
                    <w:numPr>
                      <w:ilvl w:val="0"/>
                      <w:numId w:val="7"/>
                    </w:numPr>
                    <w:rPr>
                      <w:rFonts w:ascii="Arial" w:hAnsi="Arial" w:cs="Arial"/>
                      <w:sz w:val="18"/>
                      <w:szCs w:val="18"/>
                    </w:rPr>
                  </w:pPr>
                  <w:r w:rsidRPr="00EF578F">
                    <w:rPr>
                      <w:rFonts w:ascii="Arial" w:hAnsi="Arial" w:cs="Arial"/>
                      <w:sz w:val="18"/>
                      <w:szCs w:val="18"/>
                    </w:rPr>
                    <w:t>Aquisição de sistemas de gestão</w:t>
                  </w:r>
                  <w:r w:rsidRPr="00EF578F">
                    <w:rPr>
                      <w:sz w:val="22"/>
                      <w:szCs w:val="22"/>
                      <w:lang w:eastAsia="en-US"/>
                    </w:rPr>
                    <w:t xml:space="preserve"> que permitam reduzir </w:t>
                  </w:r>
                  <w:r w:rsidRPr="00EF578F">
                    <w:rPr>
                      <w:rFonts w:ascii="Arial" w:hAnsi="Arial" w:cs="Arial"/>
                      <w:sz w:val="18"/>
                      <w:szCs w:val="18"/>
                    </w:rPr>
                    <w:t>o consumo de energia elétrica associado aos sistemas iluminação pública, decorativa e semafóricos.</w:t>
                  </w:r>
                </w:p>
                <w:p w:rsidR="00321EF3" w:rsidRPr="00EF578F" w:rsidRDefault="00321EF3" w:rsidP="006A60C2">
                  <w:pPr>
                    <w:pStyle w:val="PargrafodaLista"/>
                    <w:numPr>
                      <w:ilvl w:val="0"/>
                      <w:numId w:val="7"/>
                    </w:numPr>
                    <w:rPr>
                      <w:rFonts w:cs="Arial"/>
                      <w:b/>
                      <w:sz w:val="18"/>
                      <w:szCs w:val="18"/>
                    </w:rPr>
                  </w:pPr>
                  <w:r w:rsidRPr="00EF578F">
                    <w:rPr>
                      <w:rFonts w:ascii="Arial" w:hAnsi="Arial" w:cs="Arial"/>
                      <w:sz w:val="18"/>
                      <w:szCs w:val="18"/>
                      <w:lang w:eastAsia="en-US"/>
                    </w:rPr>
                    <w:t>Despesas com a realização de auditorias e outros estudos energéticos necessárias à realização dos investimentos</w:t>
                  </w:r>
                  <w:r w:rsidR="006A60C2">
                    <w:rPr>
                      <w:rFonts w:ascii="Arial" w:hAnsi="Arial" w:cs="Arial"/>
                      <w:sz w:val="18"/>
                      <w:szCs w:val="18"/>
                      <w:lang w:eastAsia="en-US"/>
                    </w:rPr>
                    <w:t xml:space="preserve"> e que </w:t>
                  </w:r>
                  <w:r w:rsidRPr="00EF578F">
                    <w:rPr>
                      <w:rFonts w:ascii="Arial" w:hAnsi="Arial" w:cs="Arial"/>
                      <w:sz w:val="18"/>
                      <w:szCs w:val="18"/>
                      <w:lang w:eastAsia="en-US"/>
                    </w:rPr>
                    <w:t>permitam determinar as economias de energia a alcançar</w:t>
                  </w:r>
                </w:p>
              </w:tc>
            </w:tr>
            <w:tr w:rsidR="00321EF3" w:rsidRPr="00F2425B" w:rsidTr="00EF578F">
              <w:trPr>
                <w:trHeight w:val="20"/>
                <w:jc w:val="center"/>
              </w:trPr>
              <w:tc>
                <w:tcPr>
                  <w:tcW w:w="53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321EF3" w:rsidRPr="00EF578F" w:rsidRDefault="00321EF3" w:rsidP="00EF578F">
                  <w:pPr>
                    <w:ind w:left="0"/>
                    <w:jc w:val="center"/>
                    <w:rPr>
                      <w:rFonts w:cs="Arial"/>
                      <w:b/>
                      <w:spacing w:val="0"/>
                      <w:sz w:val="18"/>
                      <w:szCs w:val="18"/>
                      <w:lang w:eastAsia="pt-PT"/>
                    </w:rPr>
                  </w:pPr>
                </w:p>
              </w:tc>
              <w:tc>
                <w:tcPr>
                  <w:tcW w:w="8788" w:type="dxa"/>
                  <w:tcBorders>
                    <w:top w:val="single" w:sz="4" w:space="0" w:color="auto"/>
                    <w:left w:val="single" w:sz="4" w:space="0" w:color="auto"/>
                    <w:bottom w:val="single" w:sz="4" w:space="0" w:color="auto"/>
                    <w:right w:val="single" w:sz="12" w:space="0" w:color="auto"/>
                  </w:tcBorders>
                  <w:shd w:val="clear" w:color="auto" w:fill="FFFFFF"/>
                  <w:vAlign w:val="center"/>
                </w:tcPr>
                <w:p w:rsidR="00321EF3" w:rsidRPr="00EF578F" w:rsidRDefault="00321EF3" w:rsidP="00EF578F">
                  <w:pPr>
                    <w:ind w:left="0"/>
                    <w:jc w:val="center"/>
                    <w:rPr>
                      <w:b/>
                      <w:sz w:val="18"/>
                      <w:szCs w:val="18"/>
                    </w:rPr>
                  </w:pPr>
                </w:p>
                <w:p w:rsidR="00321EF3" w:rsidRPr="00EF578F" w:rsidRDefault="00321EF3" w:rsidP="00EF578F">
                  <w:pPr>
                    <w:ind w:left="0"/>
                    <w:rPr>
                      <w:sz w:val="18"/>
                      <w:szCs w:val="18"/>
                    </w:rPr>
                  </w:pPr>
                  <w:r w:rsidRPr="00EF578F">
                    <w:rPr>
                      <w:b/>
                      <w:sz w:val="18"/>
                      <w:szCs w:val="18"/>
                    </w:rPr>
                    <w:t>Exemplos de operações não elegíveis (não exaustivo):</w:t>
                  </w:r>
                </w:p>
                <w:p w:rsidR="00321EF3" w:rsidRPr="00EF578F" w:rsidRDefault="00321EF3" w:rsidP="00EF578F">
                  <w:pPr>
                    <w:ind w:left="0"/>
                    <w:rPr>
                      <w:sz w:val="18"/>
                      <w:szCs w:val="18"/>
                    </w:rPr>
                  </w:pPr>
                </w:p>
                <w:p w:rsidR="00321EF3" w:rsidRPr="00EF578F" w:rsidRDefault="00321EF3" w:rsidP="00EF578F">
                  <w:pPr>
                    <w:pStyle w:val="PargrafodaLista"/>
                    <w:numPr>
                      <w:ilvl w:val="0"/>
                      <w:numId w:val="7"/>
                    </w:numPr>
                    <w:rPr>
                      <w:rFonts w:cs="Arial"/>
                      <w:b/>
                      <w:sz w:val="18"/>
                      <w:szCs w:val="18"/>
                    </w:rPr>
                  </w:pPr>
                  <w:r w:rsidRPr="00EF578F">
                    <w:rPr>
                      <w:rFonts w:ascii="Arial" w:hAnsi="Arial" w:cs="Arial"/>
                      <w:sz w:val="18"/>
                      <w:szCs w:val="18"/>
                      <w:lang w:eastAsia="en-US"/>
                    </w:rPr>
                    <w:t>Redes elétricas associadas às instalações de iluminação pública</w:t>
                  </w:r>
                </w:p>
                <w:p w:rsidR="00321EF3" w:rsidRPr="00EF578F" w:rsidRDefault="00321EF3" w:rsidP="00EF578F">
                  <w:pPr>
                    <w:ind w:left="360"/>
                    <w:rPr>
                      <w:rFonts w:cs="Arial"/>
                      <w:b/>
                      <w:sz w:val="18"/>
                      <w:szCs w:val="18"/>
                      <w:lang w:eastAsia="pt-PT"/>
                    </w:rPr>
                  </w:pPr>
                </w:p>
              </w:tc>
            </w:tr>
            <w:tr w:rsidR="00E75DDB" w:rsidRPr="00156787" w:rsidTr="00205B4A">
              <w:trPr>
                <w:trHeight w:val="1115"/>
                <w:jc w:val="center"/>
              </w:trPr>
              <w:tc>
                <w:tcPr>
                  <w:tcW w:w="5382"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E75DDB" w:rsidRPr="00EF578F" w:rsidRDefault="00E75DDB" w:rsidP="00EF578F">
                  <w:pPr>
                    <w:ind w:left="0"/>
                    <w:rPr>
                      <w:rFonts w:cs="Arial"/>
                      <w:sz w:val="18"/>
                      <w:szCs w:val="18"/>
                    </w:rPr>
                  </w:pPr>
                </w:p>
              </w:tc>
              <w:tc>
                <w:tcPr>
                  <w:tcW w:w="8788" w:type="dxa"/>
                  <w:tcBorders>
                    <w:top w:val="single" w:sz="4" w:space="0" w:color="auto"/>
                    <w:left w:val="single" w:sz="4" w:space="0" w:color="auto"/>
                    <w:right w:val="single" w:sz="12" w:space="0" w:color="auto"/>
                  </w:tcBorders>
                  <w:shd w:val="clear" w:color="auto" w:fill="FFFFFF"/>
                  <w:vAlign w:val="center"/>
                </w:tcPr>
                <w:p w:rsidR="00E75DDB" w:rsidRPr="00EF578F" w:rsidRDefault="00E75DDB" w:rsidP="00EF578F">
                  <w:pPr>
                    <w:ind w:left="0"/>
                    <w:rPr>
                      <w:sz w:val="18"/>
                      <w:szCs w:val="18"/>
                    </w:rPr>
                  </w:pPr>
                </w:p>
                <w:p w:rsidR="00E75DDB" w:rsidRPr="00E75DDB" w:rsidRDefault="00E75DDB" w:rsidP="00EF578F">
                  <w:pPr>
                    <w:ind w:left="0"/>
                    <w:rPr>
                      <w:rFonts w:cs="Arial"/>
                      <w:spacing w:val="0"/>
                      <w:sz w:val="18"/>
                      <w:szCs w:val="18"/>
                      <w:lang w:eastAsia="pt-PT"/>
                    </w:rPr>
                  </w:pPr>
                  <w:r w:rsidRPr="00EF578F">
                    <w:rPr>
                      <w:b/>
                      <w:sz w:val="18"/>
                      <w:szCs w:val="18"/>
                    </w:rPr>
                    <w:t>Custos Padrão</w:t>
                  </w:r>
                  <w:r>
                    <w:rPr>
                      <w:b/>
                      <w:sz w:val="18"/>
                      <w:szCs w:val="18"/>
                    </w:rPr>
                    <w:t xml:space="preserve">: </w:t>
                  </w:r>
                  <w:r w:rsidRPr="00E75DDB">
                    <w:rPr>
                      <w:sz w:val="18"/>
                      <w:szCs w:val="18"/>
                    </w:rPr>
                    <w:t>Não</w:t>
                  </w:r>
                </w:p>
                <w:p w:rsidR="00E75DDB" w:rsidRPr="00EF578F" w:rsidRDefault="00E75DDB" w:rsidP="00EF578F">
                  <w:pPr>
                    <w:ind w:left="0"/>
                    <w:jc w:val="center"/>
                    <w:rPr>
                      <w:b/>
                      <w:sz w:val="18"/>
                      <w:szCs w:val="18"/>
                    </w:rPr>
                  </w:pPr>
                </w:p>
                <w:p w:rsidR="00E75DDB" w:rsidRPr="00EF578F" w:rsidRDefault="00E75DDB" w:rsidP="00E75DDB">
                  <w:pPr>
                    <w:ind w:left="360"/>
                    <w:rPr>
                      <w:rFonts w:cs="Arial"/>
                      <w:b/>
                      <w:spacing w:val="0"/>
                      <w:sz w:val="18"/>
                      <w:szCs w:val="18"/>
                      <w:lang w:eastAsia="pt-PT"/>
                    </w:rPr>
                  </w:pPr>
                </w:p>
              </w:tc>
            </w:tr>
          </w:tbl>
          <w:p w:rsidR="00321EF3" w:rsidRPr="00EF578F" w:rsidRDefault="00321EF3" w:rsidP="00EF578F">
            <w:pPr>
              <w:ind w:left="0"/>
              <w:rPr>
                <w:rFonts w:cs="Arial"/>
                <w:b/>
                <w:sz w:val="18"/>
                <w:szCs w:val="18"/>
                <w:highlight w:val="yellow"/>
              </w:rPr>
            </w:pPr>
          </w:p>
        </w:tc>
      </w:tr>
    </w:tbl>
    <w:p w:rsidR="00321EF3" w:rsidRDefault="00321EF3">
      <w:pPr>
        <w:spacing w:after="160" w:line="259" w:lineRule="auto"/>
        <w:ind w:left="0"/>
      </w:pPr>
    </w:p>
    <w:p w:rsidR="00321EF3" w:rsidRDefault="00321EF3"/>
    <w:p w:rsidR="00321EF3" w:rsidRDefault="00321EF3">
      <w:pPr>
        <w:rPr>
          <w:ins w:id="29" w:author="Maria do Carmo Ricardo" w:date="2020-01-20T10:04:00Z"/>
        </w:rPr>
      </w:pPr>
    </w:p>
    <w:p w:rsidR="00E75DDB" w:rsidRDefault="00E75DDB">
      <w:pPr>
        <w:rPr>
          <w:ins w:id="30" w:author="Maria do Carmo Ricardo" w:date="2020-01-20T10:04:00Z"/>
        </w:rPr>
      </w:pPr>
    </w:p>
    <w:p w:rsidR="00E75DDB" w:rsidRDefault="00E75DDB">
      <w:pPr>
        <w:rPr>
          <w:ins w:id="31" w:author="Maria do Carmo Ricardo" w:date="2020-01-20T10:04:00Z"/>
        </w:rPr>
      </w:pPr>
    </w:p>
    <w:p w:rsidR="00E75DDB" w:rsidRDefault="00E75DDB">
      <w:pPr>
        <w:rPr>
          <w:ins w:id="32" w:author="Maria do Carmo Ricardo" w:date="2020-01-20T10:04:00Z"/>
        </w:rPr>
      </w:pPr>
    </w:p>
    <w:p w:rsidR="00E75DDB" w:rsidRDefault="00E75DDB"/>
    <w:p w:rsidR="00321EF3" w:rsidRDefault="00321EF3"/>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2"/>
        <w:gridCol w:w="8788"/>
      </w:tblGrid>
      <w:tr w:rsidR="00321EF3" w:rsidRPr="00873E92" w:rsidTr="00EF578F">
        <w:trPr>
          <w:trHeight w:val="20"/>
          <w:jc w:val="center"/>
        </w:trPr>
        <w:tc>
          <w:tcPr>
            <w:tcW w:w="5382" w:type="dxa"/>
            <w:tcBorders>
              <w:top w:val="single" w:sz="12" w:space="0" w:color="auto"/>
              <w:left w:val="single" w:sz="12" w:space="0" w:color="auto"/>
            </w:tcBorders>
            <w:shd w:val="clear" w:color="auto" w:fill="D9E2F3"/>
            <w:vAlign w:val="center"/>
          </w:tcPr>
          <w:p w:rsidR="00321EF3" w:rsidRPr="00EF578F" w:rsidRDefault="00321EF3" w:rsidP="00EF578F">
            <w:pPr>
              <w:spacing w:before="60" w:after="60"/>
              <w:ind w:left="0"/>
              <w:jc w:val="center"/>
              <w:rPr>
                <w:rFonts w:cs="Arial"/>
                <w:b/>
                <w:spacing w:val="0"/>
                <w:szCs w:val="18"/>
              </w:rPr>
            </w:pPr>
            <w:r w:rsidRPr="00EF578F">
              <w:rPr>
                <w:rFonts w:cs="Arial"/>
                <w:b/>
                <w:spacing w:val="0"/>
                <w:szCs w:val="18"/>
              </w:rPr>
              <w:t>Requisitos das medidas</w:t>
            </w:r>
          </w:p>
        </w:tc>
        <w:tc>
          <w:tcPr>
            <w:tcW w:w="8788" w:type="dxa"/>
            <w:tcBorders>
              <w:top w:val="single" w:sz="12" w:space="0" w:color="auto"/>
              <w:right w:val="single" w:sz="12" w:space="0" w:color="auto"/>
            </w:tcBorders>
            <w:shd w:val="clear" w:color="auto" w:fill="D9E2F3"/>
            <w:vAlign w:val="center"/>
          </w:tcPr>
          <w:p w:rsidR="00321EF3" w:rsidRPr="00EF578F" w:rsidRDefault="00321EF3" w:rsidP="00EF578F">
            <w:pPr>
              <w:spacing w:before="60" w:after="60"/>
              <w:ind w:left="0"/>
              <w:jc w:val="center"/>
              <w:rPr>
                <w:rFonts w:cs="Arial"/>
                <w:b/>
                <w:spacing w:val="0"/>
                <w:sz w:val="18"/>
                <w:szCs w:val="18"/>
              </w:rPr>
            </w:pPr>
            <w:r w:rsidRPr="00EF578F">
              <w:rPr>
                <w:rFonts w:cs="Arial"/>
                <w:b/>
                <w:spacing w:val="0"/>
                <w:sz w:val="18"/>
                <w:szCs w:val="18"/>
              </w:rPr>
              <w:t>Despesas Elegíveis</w:t>
            </w:r>
          </w:p>
        </w:tc>
      </w:tr>
      <w:tr w:rsidR="00321EF3" w:rsidRPr="00873E92" w:rsidTr="00EF578F">
        <w:trPr>
          <w:trHeight w:val="20"/>
          <w:jc w:val="center"/>
        </w:trPr>
        <w:tc>
          <w:tcPr>
            <w:tcW w:w="14170" w:type="dxa"/>
            <w:gridSpan w:val="2"/>
            <w:tcBorders>
              <w:top w:val="single" w:sz="12" w:space="0" w:color="auto"/>
              <w:left w:val="single" w:sz="12" w:space="0" w:color="auto"/>
              <w:bottom w:val="single" w:sz="12" w:space="0" w:color="auto"/>
              <w:right w:val="single" w:sz="12" w:space="0" w:color="auto"/>
            </w:tcBorders>
            <w:shd w:val="clear" w:color="auto" w:fill="E7E6E6"/>
            <w:vAlign w:val="center"/>
          </w:tcPr>
          <w:p w:rsidR="00321EF3" w:rsidRPr="00EF578F" w:rsidRDefault="00321EF3" w:rsidP="00EF578F">
            <w:pPr>
              <w:ind w:left="0"/>
              <w:rPr>
                <w:rFonts w:cs="Arial"/>
                <w:b/>
                <w:sz w:val="18"/>
                <w:szCs w:val="18"/>
              </w:rPr>
            </w:pPr>
            <w:r w:rsidRPr="00EF578F">
              <w:rPr>
                <w:rFonts w:cs="Arial"/>
                <w:b/>
                <w:sz w:val="18"/>
                <w:szCs w:val="18"/>
              </w:rPr>
              <w:t>d) Auditorias, diagnósticos e outros trabalhos necessários à realização de investimentos, bem como a avaliação «</w:t>
            </w:r>
            <w:r w:rsidRPr="00E75DDB">
              <w:rPr>
                <w:rFonts w:cs="Arial"/>
                <w:b/>
                <w:i/>
                <w:sz w:val="18"/>
                <w:szCs w:val="18"/>
              </w:rPr>
              <w:t>ex-post</w:t>
            </w:r>
            <w:r w:rsidRPr="00EF578F">
              <w:rPr>
                <w:rFonts w:cs="Arial"/>
                <w:b/>
                <w:sz w:val="18"/>
                <w:szCs w:val="18"/>
              </w:rPr>
              <w:t>» independente que permita a avaliação e o acompanhamento do desempenho e da eficiência energética do investimento</w:t>
            </w:r>
          </w:p>
          <w:p w:rsidR="00321EF3" w:rsidRPr="00EF578F" w:rsidRDefault="00321EF3" w:rsidP="00EF578F">
            <w:pPr>
              <w:ind w:left="0"/>
              <w:rPr>
                <w:rFonts w:cs="Arial"/>
                <w:b/>
                <w:spacing w:val="0"/>
                <w:sz w:val="18"/>
                <w:szCs w:val="18"/>
                <w:lang w:eastAsia="pt-PT"/>
              </w:rPr>
            </w:pPr>
          </w:p>
        </w:tc>
      </w:tr>
      <w:tr w:rsidR="00321EF3" w:rsidRPr="00873E92" w:rsidTr="00EF578F">
        <w:trPr>
          <w:trHeight w:val="20"/>
          <w:jc w:val="center"/>
        </w:trPr>
        <w:tc>
          <w:tcPr>
            <w:tcW w:w="5382" w:type="dxa"/>
            <w:vMerge w:val="restart"/>
            <w:tcBorders>
              <w:top w:val="single" w:sz="12" w:space="0" w:color="auto"/>
              <w:left w:val="single" w:sz="12" w:space="0" w:color="auto"/>
            </w:tcBorders>
            <w:vAlign w:val="center"/>
          </w:tcPr>
          <w:p w:rsidR="00321EF3" w:rsidRPr="00EF578F" w:rsidRDefault="00321EF3" w:rsidP="00EF578F">
            <w:pPr>
              <w:ind w:left="0"/>
              <w:rPr>
                <w:rFonts w:cs="Arial"/>
                <w:sz w:val="18"/>
                <w:szCs w:val="18"/>
              </w:rPr>
            </w:pPr>
            <w:r w:rsidRPr="00EF578F">
              <w:rPr>
                <w:rFonts w:cs="Arial"/>
                <w:sz w:val="18"/>
                <w:szCs w:val="18"/>
              </w:rPr>
              <w:t>Elaboração e emissão de certificado energético no âmbito do SCE, devidamente acompanhado do Relatório de Auditoria Energética, que caracterize o cenário de base e detalhe as medidas de eficiência energética que serão tidas em conta no âmbito da candidatura.</w:t>
            </w:r>
          </w:p>
          <w:p w:rsidR="00321EF3" w:rsidRPr="00EF578F" w:rsidRDefault="00321EF3" w:rsidP="00EF578F">
            <w:pPr>
              <w:ind w:left="0"/>
              <w:rPr>
                <w:rFonts w:cs="Arial"/>
                <w:sz w:val="18"/>
                <w:szCs w:val="18"/>
              </w:rPr>
            </w:pPr>
          </w:p>
          <w:p w:rsidR="00321EF3" w:rsidRPr="00EF578F" w:rsidRDefault="00321EF3" w:rsidP="00EF578F">
            <w:pPr>
              <w:ind w:left="0"/>
              <w:rPr>
                <w:rFonts w:cs="Arial"/>
                <w:b/>
                <w:sz w:val="18"/>
                <w:szCs w:val="18"/>
              </w:rPr>
            </w:pPr>
            <w:r w:rsidRPr="00EF578F">
              <w:rPr>
                <w:rFonts w:cs="Arial"/>
                <w:b/>
                <w:sz w:val="18"/>
                <w:szCs w:val="18"/>
              </w:rPr>
              <w:t>Requisitos:</w:t>
            </w:r>
          </w:p>
          <w:p w:rsidR="00321EF3" w:rsidRPr="00EF578F" w:rsidRDefault="00321EF3" w:rsidP="00EF578F">
            <w:pPr>
              <w:ind w:left="0"/>
              <w:rPr>
                <w:rFonts w:cs="Arial"/>
                <w:sz w:val="18"/>
                <w:szCs w:val="18"/>
              </w:rPr>
            </w:pPr>
          </w:p>
          <w:p w:rsidR="00321EF3" w:rsidRPr="00EF578F" w:rsidRDefault="00321EF3" w:rsidP="00E75DDB">
            <w:pPr>
              <w:ind w:left="0"/>
              <w:rPr>
                <w:rFonts w:cs="Arial"/>
                <w:sz w:val="18"/>
                <w:szCs w:val="18"/>
              </w:rPr>
            </w:pPr>
            <w:r w:rsidRPr="00EF578F">
              <w:rPr>
                <w:rFonts w:cs="Arial"/>
                <w:sz w:val="18"/>
                <w:szCs w:val="18"/>
              </w:rPr>
              <w:t xml:space="preserve">No âmbito do Sistema de Certificação de Edifícios, Decreto-Lei n.º 118/2013, de 20 de agosto, na sua </w:t>
            </w:r>
            <w:r w:rsidR="00E75DDB">
              <w:rPr>
                <w:rFonts w:cs="Arial"/>
                <w:sz w:val="18"/>
                <w:szCs w:val="18"/>
              </w:rPr>
              <w:t>atual</w:t>
            </w:r>
            <w:r w:rsidRPr="00EF578F">
              <w:rPr>
                <w:rFonts w:cs="Arial"/>
                <w:sz w:val="18"/>
                <w:szCs w:val="18"/>
              </w:rPr>
              <w:t xml:space="preserve"> redação.</w:t>
            </w:r>
          </w:p>
        </w:tc>
        <w:tc>
          <w:tcPr>
            <w:tcW w:w="8788" w:type="dxa"/>
            <w:tcBorders>
              <w:top w:val="single" w:sz="12" w:space="0" w:color="auto"/>
              <w:right w:val="single" w:sz="12" w:space="0" w:color="auto"/>
            </w:tcBorders>
            <w:vAlign w:val="center"/>
          </w:tcPr>
          <w:p w:rsidR="00321EF3" w:rsidRPr="00EF578F" w:rsidRDefault="00321EF3" w:rsidP="00EF578F">
            <w:pPr>
              <w:spacing w:before="60"/>
              <w:ind w:left="0"/>
              <w:rPr>
                <w:rFonts w:cs="Arial"/>
                <w:b/>
                <w:spacing w:val="0"/>
                <w:sz w:val="18"/>
                <w:szCs w:val="18"/>
                <w:lang w:eastAsia="pt-PT"/>
              </w:rPr>
            </w:pPr>
            <w:r w:rsidRPr="00EF578F">
              <w:rPr>
                <w:rFonts w:cs="Arial"/>
                <w:b/>
                <w:sz w:val="18"/>
                <w:szCs w:val="18"/>
              </w:rPr>
              <w:t xml:space="preserve">Relativamente à avaliação </w:t>
            </w:r>
            <w:r w:rsidRPr="00EF578F">
              <w:rPr>
                <w:rFonts w:cs="Arial"/>
                <w:b/>
                <w:i/>
                <w:sz w:val="18"/>
                <w:szCs w:val="18"/>
              </w:rPr>
              <w:t>“ex-ante”</w:t>
            </w:r>
          </w:p>
        </w:tc>
      </w:tr>
      <w:tr w:rsidR="00321EF3" w:rsidRPr="00873E92" w:rsidTr="003E54D8">
        <w:trPr>
          <w:trHeight w:val="2070"/>
          <w:jc w:val="center"/>
        </w:trPr>
        <w:tc>
          <w:tcPr>
            <w:tcW w:w="5382" w:type="dxa"/>
            <w:vMerge/>
            <w:tcBorders>
              <w:left w:val="single" w:sz="12" w:space="0" w:color="auto"/>
            </w:tcBorders>
            <w:vAlign w:val="center"/>
          </w:tcPr>
          <w:p w:rsidR="00321EF3" w:rsidRPr="00EF578F" w:rsidRDefault="00321EF3" w:rsidP="00EF578F">
            <w:pPr>
              <w:ind w:left="0"/>
              <w:jc w:val="center"/>
              <w:rPr>
                <w:rFonts w:cs="Arial"/>
                <w:b/>
                <w:spacing w:val="0"/>
                <w:sz w:val="18"/>
                <w:szCs w:val="18"/>
                <w:lang w:eastAsia="pt-PT"/>
              </w:rPr>
            </w:pPr>
          </w:p>
        </w:tc>
        <w:tc>
          <w:tcPr>
            <w:tcW w:w="8788" w:type="dxa"/>
            <w:tcBorders>
              <w:bottom w:val="nil"/>
              <w:right w:val="single" w:sz="12" w:space="0" w:color="auto"/>
            </w:tcBorders>
            <w:vAlign w:val="center"/>
          </w:tcPr>
          <w:p w:rsidR="00321EF3" w:rsidRPr="00EF578F" w:rsidRDefault="00321EF3" w:rsidP="00EF578F">
            <w:pPr>
              <w:ind w:left="0"/>
              <w:rPr>
                <w:sz w:val="18"/>
                <w:szCs w:val="18"/>
              </w:rPr>
            </w:pPr>
          </w:p>
          <w:p w:rsidR="00E75DDB" w:rsidRDefault="00321EF3" w:rsidP="00E75DDB">
            <w:pPr>
              <w:pStyle w:val="PargrafodaLista"/>
              <w:numPr>
                <w:ilvl w:val="0"/>
                <w:numId w:val="7"/>
              </w:numPr>
              <w:rPr>
                <w:ins w:id="33" w:author="Maria do Carmo Ricardo" w:date="2020-01-20T10:06:00Z"/>
                <w:rFonts w:ascii="Arial" w:hAnsi="Arial" w:cs="Arial"/>
                <w:sz w:val="18"/>
                <w:szCs w:val="18"/>
                <w:lang w:eastAsia="en-US"/>
              </w:rPr>
            </w:pPr>
            <w:r w:rsidRPr="00EF578F">
              <w:rPr>
                <w:rFonts w:ascii="Arial" w:hAnsi="Arial" w:cs="Arial"/>
                <w:sz w:val="18"/>
                <w:szCs w:val="18"/>
                <w:lang w:eastAsia="en-US"/>
              </w:rPr>
              <w:t xml:space="preserve">Despesas com </w:t>
            </w:r>
            <w:r w:rsidR="00E75DDB">
              <w:rPr>
                <w:rFonts w:ascii="Arial" w:hAnsi="Arial" w:cs="Arial"/>
                <w:sz w:val="18"/>
                <w:szCs w:val="18"/>
                <w:lang w:eastAsia="en-US"/>
              </w:rPr>
              <w:t>auditorias energéticas para efeitos de</w:t>
            </w:r>
            <w:r w:rsidRPr="00EF578F">
              <w:rPr>
                <w:rFonts w:ascii="Arial" w:hAnsi="Arial" w:cs="Arial"/>
                <w:sz w:val="18"/>
                <w:szCs w:val="18"/>
                <w:lang w:eastAsia="en-US"/>
              </w:rPr>
              <w:t xml:space="preserve"> atualização do certificado energético </w:t>
            </w:r>
          </w:p>
          <w:p w:rsidR="00321EF3" w:rsidRPr="00E75DDB" w:rsidRDefault="00321EF3" w:rsidP="00E75DDB">
            <w:pPr>
              <w:pStyle w:val="PargrafodaLista"/>
              <w:numPr>
                <w:ilvl w:val="0"/>
                <w:numId w:val="7"/>
              </w:numPr>
              <w:rPr>
                <w:rFonts w:cs="Arial"/>
                <w:b/>
                <w:sz w:val="18"/>
                <w:szCs w:val="18"/>
              </w:rPr>
            </w:pPr>
            <w:r w:rsidRPr="00EF578F">
              <w:rPr>
                <w:rFonts w:ascii="Arial" w:hAnsi="Arial" w:cs="Arial"/>
                <w:sz w:val="18"/>
                <w:szCs w:val="18"/>
                <w:lang w:eastAsia="en-US"/>
              </w:rPr>
              <w:t>Despesas com o processo de certificação energética nos casos em que não constitua uma obrigatoriedade legal para os edifícios a intervencionar.</w:t>
            </w:r>
          </w:p>
          <w:p w:rsidR="00E75DDB" w:rsidRPr="00E75DDB" w:rsidRDefault="00E75DDB" w:rsidP="00E75DDB">
            <w:pPr>
              <w:pStyle w:val="PargrafodaLista"/>
              <w:numPr>
                <w:ilvl w:val="0"/>
                <w:numId w:val="7"/>
              </w:numPr>
              <w:rPr>
                <w:rFonts w:cs="Arial"/>
                <w:b/>
                <w:sz w:val="18"/>
                <w:szCs w:val="18"/>
              </w:rPr>
            </w:pPr>
            <w:r>
              <w:rPr>
                <w:rFonts w:ascii="Arial" w:hAnsi="Arial" w:cs="Arial"/>
                <w:sz w:val="18"/>
                <w:szCs w:val="18"/>
                <w:lang w:eastAsia="en-US"/>
              </w:rPr>
              <w:t>Mantendo obrigatoriamente o cumprimento de um dos pontos anteriores, poderá ser adicionalmente apresentada a despesa com a taxa de registo, relativa à emissão do certificado energético, definida na Portaria n.º.349-A/2013 de 29 setembro, na sua atual redação.</w:t>
            </w:r>
          </w:p>
          <w:p w:rsidR="00E75DDB" w:rsidRPr="00EF578F" w:rsidRDefault="00E75DDB" w:rsidP="00E75DDB">
            <w:pPr>
              <w:pStyle w:val="PargrafodaLista"/>
              <w:numPr>
                <w:ilvl w:val="0"/>
                <w:numId w:val="7"/>
              </w:numPr>
              <w:rPr>
                <w:rFonts w:cs="Arial"/>
                <w:b/>
                <w:sz w:val="18"/>
                <w:szCs w:val="18"/>
              </w:rPr>
            </w:pPr>
            <w:r>
              <w:rPr>
                <w:rFonts w:ascii="Arial" w:hAnsi="Arial" w:cs="Arial"/>
                <w:sz w:val="18"/>
                <w:szCs w:val="18"/>
                <w:lang w:eastAsia="en-US"/>
              </w:rPr>
              <w:t>Estudos luminotécnicos.</w:t>
            </w:r>
          </w:p>
        </w:tc>
      </w:tr>
      <w:tr w:rsidR="00321EF3" w:rsidRPr="00873E92" w:rsidTr="003E54D8">
        <w:trPr>
          <w:trHeight w:val="1065"/>
          <w:jc w:val="center"/>
        </w:trPr>
        <w:tc>
          <w:tcPr>
            <w:tcW w:w="5382" w:type="dxa"/>
            <w:vMerge/>
            <w:tcBorders>
              <w:left w:val="single" w:sz="12" w:space="0" w:color="auto"/>
            </w:tcBorders>
            <w:vAlign w:val="center"/>
          </w:tcPr>
          <w:p w:rsidR="00321EF3" w:rsidRPr="00EF578F" w:rsidRDefault="00321EF3" w:rsidP="00EF578F">
            <w:pPr>
              <w:ind w:left="0"/>
              <w:jc w:val="center"/>
              <w:rPr>
                <w:rFonts w:cs="Arial"/>
                <w:b/>
                <w:spacing w:val="0"/>
                <w:sz w:val="18"/>
                <w:szCs w:val="18"/>
                <w:lang w:eastAsia="pt-PT"/>
              </w:rPr>
            </w:pPr>
          </w:p>
        </w:tc>
        <w:tc>
          <w:tcPr>
            <w:tcW w:w="8788" w:type="dxa"/>
            <w:tcBorders>
              <w:top w:val="nil"/>
              <w:right w:val="single" w:sz="12" w:space="0" w:color="auto"/>
            </w:tcBorders>
            <w:vAlign w:val="center"/>
          </w:tcPr>
          <w:p w:rsidR="00321EF3" w:rsidRPr="00EF578F" w:rsidRDefault="00321EF3" w:rsidP="00EF578F">
            <w:pPr>
              <w:ind w:left="0"/>
              <w:jc w:val="center"/>
              <w:rPr>
                <w:b/>
                <w:sz w:val="18"/>
                <w:szCs w:val="18"/>
              </w:rPr>
            </w:pPr>
          </w:p>
          <w:p w:rsidR="00321EF3" w:rsidRPr="00EF578F" w:rsidRDefault="00321EF3" w:rsidP="00EF578F">
            <w:pPr>
              <w:ind w:left="0"/>
              <w:rPr>
                <w:sz w:val="18"/>
                <w:szCs w:val="18"/>
              </w:rPr>
            </w:pPr>
            <w:r w:rsidRPr="00EF578F">
              <w:rPr>
                <w:b/>
                <w:sz w:val="18"/>
                <w:szCs w:val="18"/>
              </w:rPr>
              <w:t>Exemplos de operações não elegíveis (não exaustivo):</w:t>
            </w:r>
          </w:p>
          <w:p w:rsidR="00321EF3" w:rsidRPr="00EF578F" w:rsidRDefault="00321EF3" w:rsidP="00EF578F">
            <w:pPr>
              <w:ind w:left="0"/>
              <w:rPr>
                <w:sz w:val="18"/>
                <w:szCs w:val="18"/>
              </w:rPr>
            </w:pPr>
          </w:p>
          <w:p w:rsidR="00321EF3" w:rsidRPr="00EF578F" w:rsidRDefault="00321EF3" w:rsidP="00EF578F">
            <w:pPr>
              <w:pStyle w:val="PargrafodaLista"/>
              <w:numPr>
                <w:ilvl w:val="0"/>
                <w:numId w:val="7"/>
              </w:numPr>
              <w:rPr>
                <w:rFonts w:cs="Arial"/>
                <w:b/>
                <w:sz w:val="18"/>
                <w:szCs w:val="18"/>
              </w:rPr>
            </w:pPr>
            <w:r w:rsidRPr="00EF578F">
              <w:rPr>
                <w:rFonts w:ascii="Arial" w:hAnsi="Arial" w:cs="Arial"/>
                <w:sz w:val="18"/>
                <w:szCs w:val="18"/>
                <w:lang w:eastAsia="en-US"/>
              </w:rPr>
              <w:t>Despesas com o processo de certificação energética em que tal constitua uma obrigatoriedade legal para os edifícios a intervencionar.</w:t>
            </w:r>
          </w:p>
        </w:tc>
      </w:tr>
      <w:tr w:rsidR="00321EF3" w:rsidRPr="00873E92" w:rsidTr="00EF578F">
        <w:trPr>
          <w:trHeight w:val="20"/>
          <w:jc w:val="center"/>
        </w:trPr>
        <w:tc>
          <w:tcPr>
            <w:tcW w:w="5382" w:type="dxa"/>
            <w:vMerge/>
            <w:tcBorders>
              <w:left w:val="single" w:sz="12" w:space="0" w:color="auto"/>
            </w:tcBorders>
            <w:vAlign w:val="center"/>
          </w:tcPr>
          <w:p w:rsidR="00321EF3" w:rsidRPr="00EF578F" w:rsidRDefault="00321EF3" w:rsidP="00EF578F">
            <w:pPr>
              <w:ind w:left="0"/>
              <w:rPr>
                <w:rFonts w:cs="Arial"/>
                <w:sz w:val="18"/>
                <w:szCs w:val="18"/>
              </w:rPr>
            </w:pPr>
          </w:p>
        </w:tc>
        <w:tc>
          <w:tcPr>
            <w:tcW w:w="8788" w:type="dxa"/>
            <w:tcBorders>
              <w:right w:val="single" w:sz="12" w:space="0" w:color="auto"/>
            </w:tcBorders>
            <w:vAlign w:val="center"/>
          </w:tcPr>
          <w:p w:rsidR="00E75DDB" w:rsidRPr="00EF578F" w:rsidRDefault="00321EF3" w:rsidP="003E54D8">
            <w:pPr>
              <w:spacing w:before="60"/>
              <w:ind w:left="0"/>
              <w:rPr>
                <w:rFonts w:cs="Arial"/>
                <w:b/>
                <w:spacing w:val="0"/>
                <w:sz w:val="18"/>
                <w:szCs w:val="18"/>
                <w:lang w:eastAsia="pt-PT"/>
              </w:rPr>
            </w:pPr>
            <w:r w:rsidRPr="00EF578F">
              <w:rPr>
                <w:rFonts w:cs="Arial"/>
                <w:b/>
                <w:sz w:val="18"/>
                <w:szCs w:val="18"/>
              </w:rPr>
              <w:t xml:space="preserve">Relativamente à avaliação </w:t>
            </w:r>
            <w:r w:rsidRPr="00EF578F">
              <w:rPr>
                <w:rFonts w:cs="Arial"/>
                <w:b/>
                <w:i/>
                <w:sz w:val="18"/>
                <w:szCs w:val="18"/>
              </w:rPr>
              <w:t>“ex-post”</w:t>
            </w:r>
          </w:p>
        </w:tc>
      </w:tr>
      <w:tr w:rsidR="00321EF3" w:rsidRPr="00873E92" w:rsidTr="00EF578F">
        <w:trPr>
          <w:trHeight w:val="20"/>
          <w:jc w:val="center"/>
        </w:trPr>
        <w:tc>
          <w:tcPr>
            <w:tcW w:w="5382" w:type="dxa"/>
            <w:vMerge/>
            <w:tcBorders>
              <w:left w:val="single" w:sz="12" w:space="0" w:color="auto"/>
            </w:tcBorders>
            <w:vAlign w:val="center"/>
          </w:tcPr>
          <w:p w:rsidR="00321EF3" w:rsidRPr="00EF578F" w:rsidRDefault="00321EF3" w:rsidP="00EF578F">
            <w:pPr>
              <w:ind w:left="0"/>
              <w:jc w:val="center"/>
              <w:rPr>
                <w:rFonts w:cs="Arial"/>
                <w:b/>
                <w:spacing w:val="0"/>
                <w:sz w:val="18"/>
                <w:szCs w:val="18"/>
                <w:lang w:eastAsia="pt-PT"/>
              </w:rPr>
            </w:pPr>
          </w:p>
        </w:tc>
        <w:tc>
          <w:tcPr>
            <w:tcW w:w="8788" w:type="dxa"/>
            <w:tcBorders>
              <w:bottom w:val="nil"/>
              <w:right w:val="single" w:sz="12" w:space="0" w:color="auto"/>
            </w:tcBorders>
            <w:vAlign w:val="center"/>
          </w:tcPr>
          <w:p w:rsidR="00321EF3" w:rsidRPr="00EF578F" w:rsidRDefault="00321EF3" w:rsidP="00EF578F">
            <w:pPr>
              <w:ind w:left="0"/>
              <w:rPr>
                <w:sz w:val="18"/>
                <w:szCs w:val="18"/>
              </w:rPr>
            </w:pPr>
          </w:p>
          <w:p w:rsidR="00E75DDB" w:rsidRDefault="00321EF3" w:rsidP="00EF578F">
            <w:pPr>
              <w:pStyle w:val="PargrafodaLista"/>
              <w:numPr>
                <w:ilvl w:val="0"/>
                <w:numId w:val="7"/>
              </w:numPr>
              <w:rPr>
                <w:rFonts w:ascii="Arial" w:hAnsi="Arial" w:cs="Arial"/>
                <w:sz w:val="18"/>
                <w:szCs w:val="18"/>
                <w:lang w:eastAsia="en-US"/>
              </w:rPr>
            </w:pPr>
            <w:r w:rsidRPr="00EF578F">
              <w:rPr>
                <w:rFonts w:ascii="Arial" w:hAnsi="Arial" w:cs="Arial"/>
                <w:sz w:val="18"/>
                <w:szCs w:val="18"/>
                <w:lang w:eastAsia="en-US"/>
              </w:rPr>
              <w:t xml:space="preserve">Despesas com </w:t>
            </w:r>
            <w:r w:rsidR="00E75DDB">
              <w:rPr>
                <w:rFonts w:ascii="Arial" w:hAnsi="Arial" w:cs="Arial"/>
                <w:sz w:val="18"/>
                <w:szCs w:val="18"/>
                <w:lang w:eastAsia="en-US"/>
              </w:rPr>
              <w:t>auditorias energéticas para efeitos de emissão do certificado energético para a situação após a conclusão da operação.</w:t>
            </w:r>
          </w:p>
          <w:p w:rsidR="00321EF3" w:rsidRPr="00EF578F" w:rsidRDefault="00E75DDB" w:rsidP="00E75DDB">
            <w:pPr>
              <w:pStyle w:val="PargrafodaLista"/>
              <w:numPr>
                <w:ilvl w:val="0"/>
                <w:numId w:val="7"/>
              </w:numPr>
              <w:rPr>
                <w:sz w:val="18"/>
                <w:szCs w:val="18"/>
              </w:rPr>
            </w:pPr>
            <w:r>
              <w:rPr>
                <w:rFonts w:ascii="Arial" w:hAnsi="Arial" w:cs="Arial"/>
                <w:sz w:val="18"/>
                <w:szCs w:val="18"/>
                <w:lang w:eastAsia="en-US"/>
              </w:rPr>
              <w:t>Despesa com a taxa de registo, relativa à emissão do certificado energético, definida na Portaria n.º.349-A/2013 de 29 setembro, na sua atual redação</w:t>
            </w:r>
            <w:r w:rsidR="00321EF3" w:rsidRPr="00EF578F">
              <w:rPr>
                <w:rFonts w:ascii="Arial" w:hAnsi="Arial" w:cs="Arial"/>
                <w:sz w:val="18"/>
                <w:szCs w:val="18"/>
                <w:lang w:eastAsia="en-US"/>
              </w:rPr>
              <w:t>.</w:t>
            </w:r>
          </w:p>
        </w:tc>
      </w:tr>
      <w:tr w:rsidR="00321EF3" w:rsidRPr="00873E92" w:rsidTr="003E54D8">
        <w:trPr>
          <w:trHeight w:val="20"/>
          <w:jc w:val="center"/>
        </w:trPr>
        <w:tc>
          <w:tcPr>
            <w:tcW w:w="5382" w:type="dxa"/>
            <w:vMerge/>
            <w:tcBorders>
              <w:left w:val="single" w:sz="12" w:space="0" w:color="auto"/>
              <w:bottom w:val="single" w:sz="4" w:space="0" w:color="auto"/>
            </w:tcBorders>
            <w:vAlign w:val="center"/>
          </w:tcPr>
          <w:p w:rsidR="00321EF3" w:rsidRPr="00EF578F" w:rsidRDefault="00321EF3" w:rsidP="00EF578F">
            <w:pPr>
              <w:ind w:left="0"/>
              <w:jc w:val="center"/>
              <w:rPr>
                <w:rFonts w:cs="Arial"/>
                <w:b/>
                <w:spacing w:val="0"/>
                <w:sz w:val="18"/>
                <w:szCs w:val="18"/>
                <w:lang w:eastAsia="pt-PT"/>
              </w:rPr>
            </w:pPr>
          </w:p>
        </w:tc>
        <w:tc>
          <w:tcPr>
            <w:tcW w:w="8788" w:type="dxa"/>
            <w:tcBorders>
              <w:top w:val="nil"/>
              <w:bottom w:val="single" w:sz="4" w:space="0" w:color="auto"/>
              <w:right w:val="single" w:sz="12" w:space="0" w:color="auto"/>
            </w:tcBorders>
            <w:vAlign w:val="center"/>
          </w:tcPr>
          <w:p w:rsidR="00321EF3" w:rsidRPr="00EF578F" w:rsidRDefault="00321EF3" w:rsidP="00EF578F">
            <w:pPr>
              <w:ind w:left="0"/>
              <w:rPr>
                <w:b/>
                <w:sz w:val="18"/>
                <w:szCs w:val="18"/>
              </w:rPr>
            </w:pPr>
          </w:p>
          <w:p w:rsidR="00321EF3" w:rsidRPr="00EF578F" w:rsidRDefault="00321EF3" w:rsidP="00EF578F">
            <w:pPr>
              <w:ind w:left="0"/>
              <w:rPr>
                <w:b/>
                <w:sz w:val="18"/>
                <w:szCs w:val="18"/>
              </w:rPr>
            </w:pPr>
            <w:r w:rsidRPr="00EF578F">
              <w:rPr>
                <w:b/>
                <w:sz w:val="18"/>
                <w:szCs w:val="18"/>
              </w:rPr>
              <w:t>Exemplos de operações não elegíveis (não exaustivo):</w:t>
            </w:r>
          </w:p>
          <w:p w:rsidR="00321EF3" w:rsidRPr="00EF578F" w:rsidRDefault="00321EF3" w:rsidP="00EF578F">
            <w:pPr>
              <w:ind w:left="0"/>
              <w:rPr>
                <w:b/>
                <w:sz w:val="18"/>
                <w:szCs w:val="18"/>
              </w:rPr>
            </w:pPr>
          </w:p>
          <w:p w:rsidR="00321EF3" w:rsidRPr="00E75DDB" w:rsidRDefault="00E75DDB" w:rsidP="00EF578F">
            <w:pPr>
              <w:pStyle w:val="PargrafodaLista"/>
              <w:numPr>
                <w:ilvl w:val="0"/>
                <w:numId w:val="7"/>
              </w:numPr>
              <w:rPr>
                <w:sz w:val="18"/>
                <w:szCs w:val="18"/>
                <w:lang w:eastAsia="en-US"/>
              </w:rPr>
            </w:pPr>
            <w:r>
              <w:rPr>
                <w:rFonts w:ascii="Arial" w:hAnsi="Arial" w:cs="Arial"/>
                <w:sz w:val="18"/>
                <w:szCs w:val="18"/>
                <w:lang w:eastAsia="en-US"/>
              </w:rPr>
              <w:t xml:space="preserve">Quaisquer </w:t>
            </w:r>
            <w:r w:rsidR="00321EF3" w:rsidRPr="00EF578F">
              <w:rPr>
                <w:rFonts w:ascii="Arial" w:hAnsi="Arial" w:cs="Arial"/>
                <w:sz w:val="18"/>
                <w:szCs w:val="18"/>
                <w:lang w:eastAsia="en-US"/>
              </w:rPr>
              <w:t>Despesas com a atualização do certificado energético em que tal constitua uma obrigatoriedade legal para os edifícios a intervencionar (grande intervenção).</w:t>
            </w:r>
          </w:p>
          <w:p w:rsidR="00E75DDB" w:rsidRDefault="00E75DDB" w:rsidP="00E75DDB">
            <w:pPr>
              <w:rPr>
                <w:sz w:val="18"/>
                <w:szCs w:val="18"/>
              </w:rPr>
            </w:pPr>
          </w:p>
          <w:p w:rsidR="00E75DDB" w:rsidRPr="00E75DDB" w:rsidRDefault="00E75DDB" w:rsidP="00E75DDB">
            <w:pPr>
              <w:ind w:left="0"/>
              <w:rPr>
                <w:rFonts w:cs="Arial"/>
                <w:spacing w:val="0"/>
                <w:sz w:val="18"/>
                <w:szCs w:val="18"/>
                <w:lang w:eastAsia="pt-PT"/>
              </w:rPr>
            </w:pPr>
            <w:r w:rsidRPr="00EF578F">
              <w:rPr>
                <w:b/>
                <w:sz w:val="18"/>
                <w:szCs w:val="18"/>
              </w:rPr>
              <w:t>Custos Padrão</w:t>
            </w:r>
            <w:r>
              <w:rPr>
                <w:b/>
                <w:sz w:val="18"/>
                <w:szCs w:val="18"/>
              </w:rPr>
              <w:t xml:space="preserve">: </w:t>
            </w:r>
            <w:r>
              <w:rPr>
                <w:sz w:val="18"/>
                <w:szCs w:val="18"/>
              </w:rPr>
              <w:t>Auditorias energéticas</w:t>
            </w:r>
          </w:p>
          <w:p w:rsidR="00E75DDB" w:rsidRDefault="00E75DDB" w:rsidP="00E75DDB">
            <w:pPr>
              <w:rPr>
                <w:sz w:val="18"/>
                <w:szCs w:val="18"/>
              </w:rPr>
            </w:pPr>
          </w:p>
          <w:p w:rsidR="00E75DDB" w:rsidRPr="00E75DDB" w:rsidRDefault="00E75DDB" w:rsidP="00E75DDB">
            <w:pPr>
              <w:rPr>
                <w:sz w:val="18"/>
                <w:szCs w:val="18"/>
              </w:rPr>
            </w:pPr>
          </w:p>
        </w:tc>
      </w:tr>
    </w:tbl>
    <w:p w:rsidR="00321EF3" w:rsidRDefault="00321EF3">
      <w:pPr>
        <w:spacing w:after="160" w:line="259" w:lineRule="auto"/>
        <w:ind w:left="0"/>
        <w:rPr>
          <w:rFonts w:cs="Arial"/>
          <w:szCs w:val="22"/>
        </w:rPr>
      </w:pPr>
    </w:p>
    <w:p w:rsidR="00321EF3" w:rsidRPr="003A3A9F" w:rsidRDefault="00321EF3" w:rsidP="003A3A9F">
      <w:pPr>
        <w:widowControl w:val="0"/>
        <w:autoSpaceDE w:val="0"/>
        <w:autoSpaceDN w:val="0"/>
        <w:adjustRightInd w:val="0"/>
        <w:spacing w:after="120"/>
        <w:ind w:left="-284" w:right="-20"/>
        <w:jc w:val="both"/>
        <w:rPr>
          <w:rFonts w:cs="Arial"/>
          <w:szCs w:val="22"/>
        </w:rPr>
        <w:sectPr w:rsidR="00321EF3" w:rsidRPr="003A3A9F" w:rsidSect="00B35B93">
          <w:headerReference w:type="default" r:id="rId7"/>
          <w:footerReference w:type="default" r:id="rId8"/>
          <w:headerReference w:type="first" r:id="rId9"/>
          <w:pgSz w:w="15840" w:h="12240" w:orient="landscape"/>
          <w:pgMar w:top="1701" w:right="1134" w:bottom="850" w:left="604" w:header="720" w:footer="604" w:gutter="0"/>
          <w:pgNumType w:start="1"/>
          <w:cols w:space="720"/>
          <w:noEndnote/>
          <w:docGrid w:linePitch="272"/>
        </w:sectPr>
      </w:pPr>
    </w:p>
    <w:p w:rsidR="00321EF3" w:rsidRPr="00505BC6" w:rsidRDefault="00321EF3" w:rsidP="003E54D8">
      <w:pPr>
        <w:tabs>
          <w:tab w:val="left" w:pos="-2268"/>
        </w:tabs>
        <w:spacing w:line="360" w:lineRule="auto"/>
        <w:ind w:left="0"/>
        <w:jc w:val="center"/>
        <w:outlineLvl w:val="0"/>
        <w:rPr>
          <w:rFonts w:cs="Arial"/>
          <w:bCs/>
          <w:spacing w:val="0"/>
          <w:szCs w:val="22"/>
        </w:rPr>
      </w:pPr>
    </w:p>
    <w:sectPr w:rsidR="00321EF3" w:rsidRPr="00505BC6" w:rsidSect="00873E92">
      <w:pgSz w:w="16838" w:h="11906" w:orient="landscape"/>
      <w:pgMar w:top="1276" w:right="226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7E5" w:rsidRDefault="002667E5">
      <w:r>
        <w:separator/>
      </w:r>
    </w:p>
  </w:endnote>
  <w:endnote w:type="continuationSeparator" w:id="0">
    <w:p w:rsidR="002667E5" w:rsidRDefault="00266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7E5" w:rsidRDefault="002667E5" w:rsidP="009923F2">
    <w:pPr>
      <w:pStyle w:val="Rodap"/>
      <w:jc w:val="left"/>
    </w:pPr>
    <w:r>
      <w:t xml:space="preserve">Anexo III  do </w:t>
    </w:r>
    <w:r w:rsidRPr="009923F2">
      <w:t>Aviso PO</w:t>
    </w:r>
    <w:r>
      <w:t xml:space="preserve"> Alentejo-</w:t>
    </w:r>
    <w:r w:rsidR="00DF1DB9">
      <w:t>2020</w:t>
    </w:r>
    <w:r>
      <w:tab/>
    </w:r>
    <w:r>
      <w:tab/>
    </w:r>
    <w:r>
      <w:tab/>
    </w:r>
    <w:r>
      <w:tab/>
    </w:r>
    <w:r>
      <w:tab/>
    </w:r>
    <w:r>
      <w:tab/>
      <w:t xml:space="preserve">Página | </w:t>
    </w:r>
    <w:r>
      <w:fldChar w:fldCharType="begin"/>
    </w:r>
    <w:r>
      <w:instrText>PAGE   \* MERGEFORMAT</w:instrText>
    </w:r>
    <w:r>
      <w:fldChar w:fldCharType="separate"/>
    </w:r>
    <w:r w:rsidR="006E2779">
      <w:rPr>
        <w:noProof/>
      </w:rPr>
      <w:t>2</w:t>
    </w:r>
    <w:r>
      <w:rPr>
        <w:noProof/>
      </w:rPr>
      <w:fldChar w:fldCharType="end"/>
    </w:r>
  </w:p>
  <w:p w:rsidR="002667E5" w:rsidRPr="00A25913" w:rsidRDefault="002667E5" w:rsidP="00E772FE">
    <w:pPr>
      <w:pStyle w:val="Rodap"/>
      <w:spacing w:before="0" w:line="240" w:lineRule="auto"/>
      <w:ind w:left="833"/>
      <w:jc w:val="right"/>
      <w:rPr>
        <w:rFonts w:ascii="Calibri" w:hAnsi="Calibri"/>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7E5" w:rsidRDefault="002667E5">
      <w:r>
        <w:separator/>
      </w:r>
    </w:p>
  </w:footnote>
  <w:footnote w:type="continuationSeparator" w:id="0">
    <w:p w:rsidR="002667E5" w:rsidRDefault="00266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7E5" w:rsidRDefault="002667E5" w:rsidP="00E772FE">
    <w:pPr>
      <w:pStyle w:val="Cabealho"/>
      <w:tabs>
        <w:tab w:val="clear" w:pos="4320"/>
      </w:tabs>
      <w:spacing w:before="20" w:after="20"/>
      <w:ind w:left="-142" w:firstLine="14"/>
      <w:jc w:val="left"/>
      <w:rPr>
        <w:rStyle w:val="MessageHeaderLabel"/>
        <w:b w:val="0"/>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67E5" w:rsidRDefault="002667E5" w:rsidP="00E772FE">
    <w:pPr>
      <w:pStyle w:val="Cabealho"/>
      <w:tabs>
        <w:tab w:val="clear" w:pos="4320"/>
        <w:tab w:val="clear" w:pos="8640"/>
      </w:tabs>
      <w:ind w:left="-142"/>
    </w:pPr>
    <w:r>
      <w:rPr>
        <w:noProof/>
        <w:lang w:eastAsia="pt-PT"/>
      </w:rPr>
      <w:drawing>
        <wp:anchor distT="0" distB="0" distL="114300" distR="114300" simplePos="0" relativeHeight="251657728" behindDoc="1" locked="0" layoutInCell="1" allowOverlap="1">
          <wp:simplePos x="0" y="0"/>
          <wp:positionH relativeFrom="column">
            <wp:posOffset>-970280</wp:posOffset>
          </wp:positionH>
          <wp:positionV relativeFrom="paragraph">
            <wp:posOffset>-193675</wp:posOffset>
          </wp:positionV>
          <wp:extent cx="7601585" cy="10752455"/>
          <wp:effectExtent l="0" t="0" r="0" b="0"/>
          <wp:wrapNone/>
          <wp:docPr id="1"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1585" cy="107524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D108A"/>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B6279B"/>
    <w:multiLevelType w:val="multilevel"/>
    <w:tmpl w:val="8D0A62F8"/>
    <w:lvl w:ilvl="0">
      <w:start w:val="1"/>
      <w:numFmt w:val="decimal"/>
      <w:pStyle w:val="Cabealho1"/>
      <w:lvlText w:val="%1."/>
      <w:lvlJc w:val="left"/>
      <w:pPr>
        <w:ind w:left="1555" w:hanging="360"/>
      </w:pPr>
      <w:rPr>
        <w:rFonts w:cs="Times New Roman"/>
        <w:b/>
        <w:i w:val="0"/>
      </w:rPr>
    </w:lvl>
    <w:lvl w:ilvl="1">
      <w:start w:val="1"/>
      <w:numFmt w:val="decimal"/>
      <w:isLgl/>
      <w:lvlText w:val="%1.%2."/>
      <w:lvlJc w:val="left"/>
      <w:pPr>
        <w:ind w:left="1630" w:hanging="435"/>
      </w:pPr>
      <w:rPr>
        <w:rFonts w:ascii="Arial" w:hAnsi="Arial" w:cs="Arial" w:hint="default"/>
        <w:b w:val="0"/>
        <w:i w:val="0"/>
        <w:sz w:val="20"/>
      </w:rPr>
    </w:lvl>
    <w:lvl w:ilvl="2">
      <w:start w:val="1"/>
      <w:numFmt w:val="decimal"/>
      <w:isLgl/>
      <w:lvlText w:val="%1.%2.%3."/>
      <w:lvlJc w:val="left"/>
      <w:pPr>
        <w:ind w:left="1915" w:hanging="720"/>
      </w:pPr>
      <w:rPr>
        <w:rFonts w:cs="Times New Roman" w:hint="default"/>
      </w:rPr>
    </w:lvl>
    <w:lvl w:ilvl="3">
      <w:start w:val="1"/>
      <w:numFmt w:val="decimal"/>
      <w:isLgl/>
      <w:lvlText w:val="%1.%2.%3.%4."/>
      <w:lvlJc w:val="left"/>
      <w:pPr>
        <w:ind w:left="1915" w:hanging="720"/>
      </w:pPr>
      <w:rPr>
        <w:rFonts w:cs="Times New Roman" w:hint="default"/>
      </w:rPr>
    </w:lvl>
    <w:lvl w:ilvl="4">
      <w:start w:val="1"/>
      <w:numFmt w:val="decimal"/>
      <w:isLgl/>
      <w:lvlText w:val="%1.%2.%3.%4.%5."/>
      <w:lvlJc w:val="left"/>
      <w:pPr>
        <w:ind w:left="2275" w:hanging="1080"/>
      </w:pPr>
      <w:rPr>
        <w:rFonts w:cs="Times New Roman" w:hint="default"/>
      </w:rPr>
    </w:lvl>
    <w:lvl w:ilvl="5">
      <w:start w:val="1"/>
      <w:numFmt w:val="decimal"/>
      <w:isLgl/>
      <w:lvlText w:val="%1.%2.%3.%4.%5.%6."/>
      <w:lvlJc w:val="left"/>
      <w:pPr>
        <w:ind w:left="2275" w:hanging="1080"/>
      </w:pPr>
      <w:rPr>
        <w:rFonts w:cs="Times New Roman" w:hint="default"/>
      </w:rPr>
    </w:lvl>
    <w:lvl w:ilvl="6">
      <w:start w:val="1"/>
      <w:numFmt w:val="decimal"/>
      <w:isLgl/>
      <w:lvlText w:val="%1.%2.%3.%4.%5.%6.%7."/>
      <w:lvlJc w:val="left"/>
      <w:pPr>
        <w:ind w:left="2635" w:hanging="1440"/>
      </w:pPr>
      <w:rPr>
        <w:rFonts w:cs="Times New Roman" w:hint="default"/>
      </w:rPr>
    </w:lvl>
    <w:lvl w:ilvl="7">
      <w:start w:val="1"/>
      <w:numFmt w:val="decimal"/>
      <w:isLgl/>
      <w:lvlText w:val="%1.%2.%3.%4.%5.%6.%7.%8."/>
      <w:lvlJc w:val="left"/>
      <w:pPr>
        <w:ind w:left="2635" w:hanging="1440"/>
      </w:pPr>
      <w:rPr>
        <w:rFonts w:cs="Times New Roman" w:hint="default"/>
      </w:rPr>
    </w:lvl>
    <w:lvl w:ilvl="8">
      <w:start w:val="1"/>
      <w:numFmt w:val="decimal"/>
      <w:isLgl/>
      <w:lvlText w:val="%1.%2.%3.%4.%5.%6.%7.%8.%9."/>
      <w:lvlJc w:val="left"/>
      <w:pPr>
        <w:ind w:left="2635" w:hanging="1440"/>
      </w:pPr>
      <w:rPr>
        <w:rFonts w:cs="Times New Roman" w:hint="default"/>
      </w:rPr>
    </w:lvl>
  </w:abstractNum>
  <w:abstractNum w:abstractNumId="2" w15:restartNumberingAfterBreak="0">
    <w:nsid w:val="199E7592"/>
    <w:multiLevelType w:val="multilevel"/>
    <w:tmpl w:val="081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213B1B64"/>
    <w:multiLevelType w:val="multilevel"/>
    <w:tmpl w:val="0816001F"/>
    <w:styleLink w:val="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47B3E13"/>
    <w:multiLevelType w:val="hybridMultilevel"/>
    <w:tmpl w:val="2F66C2D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33AD358A"/>
    <w:multiLevelType w:val="hybridMultilevel"/>
    <w:tmpl w:val="6F9417F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3A7023DC"/>
    <w:multiLevelType w:val="hybridMultilevel"/>
    <w:tmpl w:val="B89255B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CB77247"/>
    <w:multiLevelType w:val="hybridMultilevel"/>
    <w:tmpl w:val="D92ADD1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7A1D0A7D"/>
    <w:multiLevelType w:val="hybridMultilevel"/>
    <w:tmpl w:val="E9CA9C04"/>
    <w:lvl w:ilvl="0" w:tplc="D46E1D9A">
      <w:start w:val="1"/>
      <w:numFmt w:val="decimal"/>
      <w:pStyle w:val="Cabealho2"/>
      <w:lvlText w:val="1.%1"/>
      <w:lvlJc w:val="left"/>
      <w:pPr>
        <w:ind w:left="360" w:hanging="360"/>
      </w:pPr>
      <w:rPr>
        <w:rFonts w:cs="Times New Roman" w:hint="default"/>
        <w:b w:val="0"/>
      </w:rPr>
    </w:lvl>
    <w:lvl w:ilvl="1" w:tplc="08160019" w:tentative="1">
      <w:start w:val="1"/>
      <w:numFmt w:val="lowerLetter"/>
      <w:lvlText w:val="%2."/>
      <w:lvlJc w:val="left"/>
      <w:pPr>
        <w:ind w:left="1080" w:hanging="360"/>
      </w:pPr>
      <w:rPr>
        <w:rFonts w:cs="Times New Roman"/>
      </w:rPr>
    </w:lvl>
    <w:lvl w:ilvl="2" w:tplc="0816001B" w:tentative="1">
      <w:start w:val="1"/>
      <w:numFmt w:val="lowerRoman"/>
      <w:lvlText w:val="%3."/>
      <w:lvlJc w:val="right"/>
      <w:pPr>
        <w:ind w:left="1800" w:hanging="180"/>
      </w:pPr>
      <w:rPr>
        <w:rFonts w:cs="Times New Roman"/>
      </w:rPr>
    </w:lvl>
    <w:lvl w:ilvl="3" w:tplc="0816000F" w:tentative="1">
      <w:start w:val="1"/>
      <w:numFmt w:val="decimal"/>
      <w:lvlText w:val="%4."/>
      <w:lvlJc w:val="left"/>
      <w:pPr>
        <w:ind w:left="2520" w:hanging="360"/>
      </w:pPr>
      <w:rPr>
        <w:rFonts w:cs="Times New Roman"/>
      </w:rPr>
    </w:lvl>
    <w:lvl w:ilvl="4" w:tplc="08160019" w:tentative="1">
      <w:start w:val="1"/>
      <w:numFmt w:val="lowerLetter"/>
      <w:lvlText w:val="%5."/>
      <w:lvlJc w:val="left"/>
      <w:pPr>
        <w:ind w:left="3240" w:hanging="360"/>
      </w:pPr>
      <w:rPr>
        <w:rFonts w:cs="Times New Roman"/>
      </w:rPr>
    </w:lvl>
    <w:lvl w:ilvl="5" w:tplc="0816001B" w:tentative="1">
      <w:start w:val="1"/>
      <w:numFmt w:val="lowerRoman"/>
      <w:lvlText w:val="%6."/>
      <w:lvlJc w:val="right"/>
      <w:pPr>
        <w:ind w:left="3960" w:hanging="180"/>
      </w:pPr>
      <w:rPr>
        <w:rFonts w:cs="Times New Roman"/>
      </w:rPr>
    </w:lvl>
    <w:lvl w:ilvl="6" w:tplc="0816000F" w:tentative="1">
      <w:start w:val="1"/>
      <w:numFmt w:val="decimal"/>
      <w:lvlText w:val="%7."/>
      <w:lvlJc w:val="left"/>
      <w:pPr>
        <w:ind w:left="4680" w:hanging="360"/>
      </w:pPr>
      <w:rPr>
        <w:rFonts w:cs="Times New Roman"/>
      </w:rPr>
    </w:lvl>
    <w:lvl w:ilvl="7" w:tplc="08160019" w:tentative="1">
      <w:start w:val="1"/>
      <w:numFmt w:val="lowerLetter"/>
      <w:lvlText w:val="%8."/>
      <w:lvlJc w:val="left"/>
      <w:pPr>
        <w:ind w:left="5400" w:hanging="360"/>
      </w:pPr>
      <w:rPr>
        <w:rFonts w:cs="Times New Roman"/>
      </w:rPr>
    </w:lvl>
    <w:lvl w:ilvl="8" w:tplc="0816001B" w:tentative="1">
      <w:start w:val="1"/>
      <w:numFmt w:val="lowerRoman"/>
      <w:lvlText w:val="%9."/>
      <w:lvlJc w:val="right"/>
      <w:pPr>
        <w:ind w:left="6120" w:hanging="180"/>
      </w:pPr>
      <w:rPr>
        <w:rFonts w:cs="Times New Roman"/>
      </w:rPr>
    </w:lvl>
  </w:abstractNum>
  <w:num w:numId="1">
    <w:abstractNumId w:val="1"/>
  </w:num>
  <w:num w:numId="2">
    <w:abstractNumId w:val="8"/>
  </w:num>
  <w:num w:numId="3">
    <w:abstractNumId w:val="3"/>
  </w:num>
  <w:num w:numId="4">
    <w:abstractNumId w:val="5"/>
  </w:num>
  <w:num w:numId="5">
    <w:abstractNumId w:val="6"/>
  </w:num>
  <w:num w:numId="6">
    <w:abstractNumId w:val="4"/>
  </w:num>
  <w:num w:numId="7">
    <w:abstractNumId w:val="7"/>
  </w:num>
  <w:num w:numId="8">
    <w:abstractNumId w:val="2"/>
  </w:num>
  <w:num w:numId="9">
    <w:abstractNumId w:val="0"/>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do Carmo Ricardo">
    <w15:presenceInfo w15:providerId="AD" w15:userId="S-1-5-21-2025429265-1965331169-682003330-1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DF7"/>
    <w:rsid w:val="000103A3"/>
    <w:rsid w:val="000212A3"/>
    <w:rsid w:val="0003415A"/>
    <w:rsid w:val="000379E7"/>
    <w:rsid w:val="000477EF"/>
    <w:rsid w:val="00052C74"/>
    <w:rsid w:val="00084B99"/>
    <w:rsid w:val="00090273"/>
    <w:rsid w:val="000C1320"/>
    <w:rsid w:val="000C34BE"/>
    <w:rsid w:val="000C5DF0"/>
    <w:rsid w:val="000D3306"/>
    <w:rsid w:val="000D7808"/>
    <w:rsid w:val="000E2564"/>
    <w:rsid w:val="00100E31"/>
    <w:rsid w:val="00101510"/>
    <w:rsid w:val="00106B36"/>
    <w:rsid w:val="00121801"/>
    <w:rsid w:val="0012671A"/>
    <w:rsid w:val="00131125"/>
    <w:rsid w:val="001407FE"/>
    <w:rsid w:val="00141125"/>
    <w:rsid w:val="00155536"/>
    <w:rsid w:val="00156787"/>
    <w:rsid w:val="00157402"/>
    <w:rsid w:val="0017145C"/>
    <w:rsid w:val="0017202C"/>
    <w:rsid w:val="001731E6"/>
    <w:rsid w:val="0017766C"/>
    <w:rsid w:val="00184016"/>
    <w:rsid w:val="001969D8"/>
    <w:rsid w:val="001A033F"/>
    <w:rsid w:val="001A1E75"/>
    <w:rsid w:val="001B60E9"/>
    <w:rsid w:val="001C1B40"/>
    <w:rsid w:val="001D1D46"/>
    <w:rsid w:val="001D71ED"/>
    <w:rsid w:val="001E6777"/>
    <w:rsid w:val="001F3561"/>
    <w:rsid w:val="001F4C9F"/>
    <w:rsid w:val="00200180"/>
    <w:rsid w:val="00210603"/>
    <w:rsid w:val="00216E0F"/>
    <w:rsid w:val="00231E37"/>
    <w:rsid w:val="0023373D"/>
    <w:rsid w:val="0024566A"/>
    <w:rsid w:val="002550BE"/>
    <w:rsid w:val="00257D67"/>
    <w:rsid w:val="0026201E"/>
    <w:rsid w:val="002667E5"/>
    <w:rsid w:val="0027322A"/>
    <w:rsid w:val="00276C2A"/>
    <w:rsid w:val="00282382"/>
    <w:rsid w:val="00282C41"/>
    <w:rsid w:val="00284D18"/>
    <w:rsid w:val="00287E4C"/>
    <w:rsid w:val="00290815"/>
    <w:rsid w:val="00291324"/>
    <w:rsid w:val="00292B45"/>
    <w:rsid w:val="002973A4"/>
    <w:rsid w:val="002A0BAE"/>
    <w:rsid w:val="002A24B6"/>
    <w:rsid w:val="002C4B46"/>
    <w:rsid w:val="002D0DB8"/>
    <w:rsid w:val="002D2E1E"/>
    <w:rsid w:val="002D5841"/>
    <w:rsid w:val="002D66DD"/>
    <w:rsid w:val="002D75C0"/>
    <w:rsid w:val="002D76D0"/>
    <w:rsid w:val="002F3713"/>
    <w:rsid w:val="002F45C2"/>
    <w:rsid w:val="002F4740"/>
    <w:rsid w:val="00305113"/>
    <w:rsid w:val="0031388F"/>
    <w:rsid w:val="00317930"/>
    <w:rsid w:val="00321EF3"/>
    <w:rsid w:val="00323A05"/>
    <w:rsid w:val="00330093"/>
    <w:rsid w:val="00331307"/>
    <w:rsid w:val="0035517E"/>
    <w:rsid w:val="00355309"/>
    <w:rsid w:val="0036193E"/>
    <w:rsid w:val="00365138"/>
    <w:rsid w:val="00387F0C"/>
    <w:rsid w:val="003A3A9F"/>
    <w:rsid w:val="003A45DB"/>
    <w:rsid w:val="003A77A8"/>
    <w:rsid w:val="003C1D81"/>
    <w:rsid w:val="003E165C"/>
    <w:rsid w:val="003E2CD2"/>
    <w:rsid w:val="003E54D8"/>
    <w:rsid w:val="003E7932"/>
    <w:rsid w:val="003F08B2"/>
    <w:rsid w:val="003F1B13"/>
    <w:rsid w:val="00403C55"/>
    <w:rsid w:val="00403CF9"/>
    <w:rsid w:val="00410B34"/>
    <w:rsid w:val="004158E6"/>
    <w:rsid w:val="00425E81"/>
    <w:rsid w:val="00426024"/>
    <w:rsid w:val="00431BB5"/>
    <w:rsid w:val="00435433"/>
    <w:rsid w:val="00444067"/>
    <w:rsid w:val="004443A8"/>
    <w:rsid w:val="00446EA8"/>
    <w:rsid w:val="00453652"/>
    <w:rsid w:val="0046467C"/>
    <w:rsid w:val="00474AF3"/>
    <w:rsid w:val="0048203D"/>
    <w:rsid w:val="00486645"/>
    <w:rsid w:val="0049174B"/>
    <w:rsid w:val="004A7C9D"/>
    <w:rsid w:val="004C6C1E"/>
    <w:rsid w:val="004D206F"/>
    <w:rsid w:val="004D50CF"/>
    <w:rsid w:val="004D7E9B"/>
    <w:rsid w:val="004F14FB"/>
    <w:rsid w:val="004F3CB5"/>
    <w:rsid w:val="0050142D"/>
    <w:rsid w:val="005026CA"/>
    <w:rsid w:val="00505BC6"/>
    <w:rsid w:val="005152B8"/>
    <w:rsid w:val="005221E3"/>
    <w:rsid w:val="00526ADB"/>
    <w:rsid w:val="00532145"/>
    <w:rsid w:val="005463DE"/>
    <w:rsid w:val="00551F85"/>
    <w:rsid w:val="00557A88"/>
    <w:rsid w:val="00560AA1"/>
    <w:rsid w:val="005623DB"/>
    <w:rsid w:val="005722E2"/>
    <w:rsid w:val="00580B78"/>
    <w:rsid w:val="005813E1"/>
    <w:rsid w:val="00583C04"/>
    <w:rsid w:val="00584BEE"/>
    <w:rsid w:val="00585829"/>
    <w:rsid w:val="005A4896"/>
    <w:rsid w:val="005B3172"/>
    <w:rsid w:val="005C4686"/>
    <w:rsid w:val="005C515F"/>
    <w:rsid w:val="005D266B"/>
    <w:rsid w:val="005D4EA0"/>
    <w:rsid w:val="005F6824"/>
    <w:rsid w:val="00601A01"/>
    <w:rsid w:val="00616F27"/>
    <w:rsid w:val="006235D6"/>
    <w:rsid w:val="00632E6F"/>
    <w:rsid w:val="006378A6"/>
    <w:rsid w:val="00643CF1"/>
    <w:rsid w:val="00645D0D"/>
    <w:rsid w:val="006560F9"/>
    <w:rsid w:val="0066377E"/>
    <w:rsid w:val="006748B6"/>
    <w:rsid w:val="006769E6"/>
    <w:rsid w:val="006818D3"/>
    <w:rsid w:val="006838A2"/>
    <w:rsid w:val="00683EFA"/>
    <w:rsid w:val="006863C6"/>
    <w:rsid w:val="00690FB6"/>
    <w:rsid w:val="0069683E"/>
    <w:rsid w:val="006A20D0"/>
    <w:rsid w:val="006A38C0"/>
    <w:rsid w:val="006A60C2"/>
    <w:rsid w:val="006A66B6"/>
    <w:rsid w:val="006B77B7"/>
    <w:rsid w:val="006C1622"/>
    <w:rsid w:val="006C7B8E"/>
    <w:rsid w:val="006E2779"/>
    <w:rsid w:val="006E428E"/>
    <w:rsid w:val="006F59CD"/>
    <w:rsid w:val="006F785B"/>
    <w:rsid w:val="00702D92"/>
    <w:rsid w:val="00703EF6"/>
    <w:rsid w:val="007104FC"/>
    <w:rsid w:val="00710DDD"/>
    <w:rsid w:val="00713307"/>
    <w:rsid w:val="007218AD"/>
    <w:rsid w:val="00723212"/>
    <w:rsid w:val="007256F7"/>
    <w:rsid w:val="00727AF7"/>
    <w:rsid w:val="0073440E"/>
    <w:rsid w:val="00737491"/>
    <w:rsid w:val="00775AFC"/>
    <w:rsid w:val="00776988"/>
    <w:rsid w:val="00776C48"/>
    <w:rsid w:val="0078180D"/>
    <w:rsid w:val="007822EA"/>
    <w:rsid w:val="00792198"/>
    <w:rsid w:val="007A06E6"/>
    <w:rsid w:val="007A591F"/>
    <w:rsid w:val="007C4B8B"/>
    <w:rsid w:val="007C73AE"/>
    <w:rsid w:val="007D40C9"/>
    <w:rsid w:val="007D4DA1"/>
    <w:rsid w:val="007D6C18"/>
    <w:rsid w:val="007E3B6F"/>
    <w:rsid w:val="007E4F16"/>
    <w:rsid w:val="007E598C"/>
    <w:rsid w:val="007E7DF7"/>
    <w:rsid w:val="008012F7"/>
    <w:rsid w:val="0080250B"/>
    <w:rsid w:val="00807A6F"/>
    <w:rsid w:val="00807D28"/>
    <w:rsid w:val="00813543"/>
    <w:rsid w:val="008167E1"/>
    <w:rsid w:val="00820CF2"/>
    <w:rsid w:val="00827F51"/>
    <w:rsid w:val="00836123"/>
    <w:rsid w:val="00842DC0"/>
    <w:rsid w:val="00844665"/>
    <w:rsid w:val="008518C3"/>
    <w:rsid w:val="00855D07"/>
    <w:rsid w:val="00863563"/>
    <w:rsid w:val="008678F6"/>
    <w:rsid w:val="00873E92"/>
    <w:rsid w:val="00875439"/>
    <w:rsid w:val="008814B1"/>
    <w:rsid w:val="00891641"/>
    <w:rsid w:val="008B2E67"/>
    <w:rsid w:val="008C0159"/>
    <w:rsid w:val="008C2C84"/>
    <w:rsid w:val="008C5EDB"/>
    <w:rsid w:val="008D493F"/>
    <w:rsid w:val="008D54B7"/>
    <w:rsid w:val="008E7D51"/>
    <w:rsid w:val="009021E1"/>
    <w:rsid w:val="00920C6F"/>
    <w:rsid w:val="00924EE9"/>
    <w:rsid w:val="009255E1"/>
    <w:rsid w:val="00930001"/>
    <w:rsid w:val="0093103D"/>
    <w:rsid w:val="00953659"/>
    <w:rsid w:val="00970536"/>
    <w:rsid w:val="00973BD3"/>
    <w:rsid w:val="009923F2"/>
    <w:rsid w:val="00992B51"/>
    <w:rsid w:val="00995F0F"/>
    <w:rsid w:val="00997FD6"/>
    <w:rsid w:val="009A27CC"/>
    <w:rsid w:val="009A63DE"/>
    <w:rsid w:val="009D33DA"/>
    <w:rsid w:val="009D3550"/>
    <w:rsid w:val="009D3DFA"/>
    <w:rsid w:val="009F2BCD"/>
    <w:rsid w:val="009F2F22"/>
    <w:rsid w:val="00A0085B"/>
    <w:rsid w:val="00A05769"/>
    <w:rsid w:val="00A22AC0"/>
    <w:rsid w:val="00A25913"/>
    <w:rsid w:val="00A337BD"/>
    <w:rsid w:val="00A342B8"/>
    <w:rsid w:val="00A354B4"/>
    <w:rsid w:val="00A363FC"/>
    <w:rsid w:val="00A45F88"/>
    <w:rsid w:val="00A527C4"/>
    <w:rsid w:val="00A544A0"/>
    <w:rsid w:val="00A564FE"/>
    <w:rsid w:val="00A66F90"/>
    <w:rsid w:val="00A8261E"/>
    <w:rsid w:val="00A905C4"/>
    <w:rsid w:val="00A95820"/>
    <w:rsid w:val="00A972F9"/>
    <w:rsid w:val="00AC00CA"/>
    <w:rsid w:val="00AC4497"/>
    <w:rsid w:val="00AC48DA"/>
    <w:rsid w:val="00AC6141"/>
    <w:rsid w:val="00AD2D32"/>
    <w:rsid w:val="00AD5506"/>
    <w:rsid w:val="00AE1E4C"/>
    <w:rsid w:val="00AF374C"/>
    <w:rsid w:val="00AF44DC"/>
    <w:rsid w:val="00AF4F13"/>
    <w:rsid w:val="00AF620B"/>
    <w:rsid w:val="00AF7520"/>
    <w:rsid w:val="00B117F7"/>
    <w:rsid w:val="00B14684"/>
    <w:rsid w:val="00B174D6"/>
    <w:rsid w:val="00B25FB4"/>
    <w:rsid w:val="00B26696"/>
    <w:rsid w:val="00B35B93"/>
    <w:rsid w:val="00B61887"/>
    <w:rsid w:val="00B62165"/>
    <w:rsid w:val="00B630F5"/>
    <w:rsid w:val="00B73D7B"/>
    <w:rsid w:val="00B93286"/>
    <w:rsid w:val="00BA2CE4"/>
    <w:rsid w:val="00BA5DF9"/>
    <w:rsid w:val="00BB331F"/>
    <w:rsid w:val="00BB3E47"/>
    <w:rsid w:val="00BB65BC"/>
    <w:rsid w:val="00BC26F9"/>
    <w:rsid w:val="00BD680D"/>
    <w:rsid w:val="00BE602B"/>
    <w:rsid w:val="00BF0876"/>
    <w:rsid w:val="00BF34AD"/>
    <w:rsid w:val="00C02877"/>
    <w:rsid w:val="00C169F4"/>
    <w:rsid w:val="00C27EA3"/>
    <w:rsid w:val="00C4040B"/>
    <w:rsid w:val="00C411D7"/>
    <w:rsid w:val="00C41FBF"/>
    <w:rsid w:val="00C536FF"/>
    <w:rsid w:val="00C575D7"/>
    <w:rsid w:val="00C57ADB"/>
    <w:rsid w:val="00C630AF"/>
    <w:rsid w:val="00C7325A"/>
    <w:rsid w:val="00C819BC"/>
    <w:rsid w:val="00C97957"/>
    <w:rsid w:val="00CA3C0D"/>
    <w:rsid w:val="00CA4B28"/>
    <w:rsid w:val="00CB0F5C"/>
    <w:rsid w:val="00CB2565"/>
    <w:rsid w:val="00CB70CF"/>
    <w:rsid w:val="00CB7504"/>
    <w:rsid w:val="00CC264C"/>
    <w:rsid w:val="00CC3100"/>
    <w:rsid w:val="00CD4B63"/>
    <w:rsid w:val="00CD5AE1"/>
    <w:rsid w:val="00CE4CA5"/>
    <w:rsid w:val="00CE720D"/>
    <w:rsid w:val="00CF0CAB"/>
    <w:rsid w:val="00CF29C4"/>
    <w:rsid w:val="00CF4B59"/>
    <w:rsid w:val="00CF6429"/>
    <w:rsid w:val="00D02DE0"/>
    <w:rsid w:val="00D04B8C"/>
    <w:rsid w:val="00D07E1C"/>
    <w:rsid w:val="00D107E9"/>
    <w:rsid w:val="00D13168"/>
    <w:rsid w:val="00D2332F"/>
    <w:rsid w:val="00D35833"/>
    <w:rsid w:val="00D5401D"/>
    <w:rsid w:val="00D650F5"/>
    <w:rsid w:val="00D662D5"/>
    <w:rsid w:val="00D727F9"/>
    <w:rsid w:val="00D800B0"/>
    <w:rsid w:val="00D8587B"/>
    <w:rsid w:val="00DA4FF3"/>
    <w:rsid w:val="00DB61EB"/>
    <w:rsid w:val="00DC5B3F"/>
    <w:rsid w:val="00DC693B"/>
    <w:rsid w:val="00DE31C9"/>
    <w:rsid w:val="00DE3DC8"/>
    <w:rsid w:val="00DE442E"/>
    <w:rsid w:val="00DF196C"/>
    <w:rsid w:val="00DF1DB9"/>
    <w:rsid w:val="00DF2A9D"/>
    <w:rsid w:val="00E01B49"/>
    <w:rsid w:val="00E07A61"/>
    <w:rsid w:val="00E135B9"/>
    <w:rsid w:val="00E14ED2"/>
    <w:rsid w:val="00E20A71"/>
    <w:rsid w:val="00E249F9"/>
    <w:rsid w:val="00E46F06"/>
    <w:rsid w:val="00E603B6"/>
    <w:rsid w:val="00E63876"/>
    <w:rsid w:val="00E65AC8"/>
    <w:rsid w:val="00E67650"/>
    <w:rsid w:val="00E75DDB"/>
    <w:rsid w:val="00E772FE"/>
    <w:rsid w:val="00E8737F"/>
    <w:rsid w:val="00E902E2"/>
    <w:rsid w:val="00EA4A5B"/>
    <w:rsid w:val="00EA5321"/>
    <w:rsid w:val="00EB674E"/>
    <w:rsid w:val="00EC732D"/>
    <w:rsid w:val="00ED14A8"/>
    <w:rsid w:val="00ED58C0"/>
    <w:rsid w:val="00ED6D52"/>
    <w:rsid w:val="00EE286B"/>
    <w:rsid w:val="00EE5C6A"/>
    <w:rsid w:val="00EF578F"/>
    <w:rsid w:val="00F0347C"/>
    <w:rsid w:val="00F03D99"/>
    <w:rsid w:val="00F05119"/>
    <w:rsid w:val="00F1062F"/>
    <w:rsid w:val="00F12FCE"/>
    <w:rsid w:val="00F2425B"/>
    <w:rsid w:val="00F308A8"/>
    <w:rsid w:val="00F46EF8"/>
    <w:rsid w:val="00F50D98"/>
    <w:rsid w:val="00F64DC3"/>
    <w:rsid w:val="00F65740"/>
    <w:rsid w:val="00F65DE8"/>
    <w:rsid w:val="00F73852"/>
    <w:rsid w:val="00F8264A"/>
    <w:rsid w:val="00F94ED1"/>
    <w:rsid w:val="00F95BEF"/>
    <w:rsid w:val="00FA0802"/>
    <w:rsid w:val="00FA3F9B"/>
    <w:rsid w:val="00FA77BB"/>
    <w:rsid w:val="00FC020E"/>
    <w:rsid w:val="00FE285B"/>
    <w:rsid w:val="00FF289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37C84B90-351E-4EDB-AC4B-73A9F9BE8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t-PT" w:eastAsia="pt-P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locked="1" w:uiPriority="0"/>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212"/>
    <w:pPr>
      <w:ind w:left="835"/>
    </w:pPr>
    <w:rPr>
      <w:rFonts w:ascii="Arial" w:eastAsia="Times New Roman" w:hAnsi="Arial"/>
      <w:spacing w:val="-5"/>
      <w:sz w:val="20"/>
      <w:szCs w:val="20"/>
      <w:lang w:eastAsia="en-US"/>
    </w:rPr>
  </w:style>
  <w:style w:type="paragraph" w:styleId="Cabealho1">
    <w:name w:val="heading 1"/>
    <w:basedOn w:val="Normal"/>
    <w:next w:val="Normal"/>
    <w:link w:val="Cabealho1Carter"/>
    <w:autoRedefine/>
    <w:uiPriority w:val="99"/>
    <w:qFormat/>
    <w:rsid w:val="00C411D7"/>
    <w:pPr>
      <w:keepNext/>
      <w:keepLines/>
      <w:numPr>
        <w:numId w:val="1"/>
      </w:numPr>
      <w:spacing w:before="360" w:after="240" w:line="360" w:lineRule="auto"/>
      <w:ind w:left="426" w:hanging="426"/>
      <w:outlineLvl w:val="0"/>
    </w:pPr>
    <w:rPr>
      <w:rFonts w:cs="Arial"/>
      <w:b/>
      <w:smallCaps/>
      <w:sz w:val="22"/>
      <w:szCs w:val="32"/>
    </w:rPr>
  </w:style>
  <w:style w:type="paragraph" w:styleId="Cabealho2">
    <w:name w:val="heading 2"/>
    <w:basedOn w:val="Normal"/>
    <w:next w:val="Normal"/>
    <w:link w:val="Cabealho2Carter"/>
    <w:autoRedefine/>
    <w:uiPriority w:val="99"/>
    <w:qFormat/>
    <w:rsid w:val="00E67650"/>
    <w:pPr>
      <w:keepNext/>
      <w:keepLines/>
      <w:numPr>
        <w:numId w:val="2"/>
      </w:numPr>
      <w:spacing w:before="40"/>
      <w:outlineLvl w:val="1"/>
    </w:pPr>
    <w:rPr>
      <w:szCs w:val="26"/>
      <w:lang w:eastAsia="pt-PT"/>
    </w:rPr>
  </w:style>
  <w:style w:type="paragraph" w:styleId="Cabealho3">
    <w:name w:val="heading 3"/>
    <w:basedOn w:val="Normal"/>
    <w:next w:val="Normal"/>
    <w:link w:val="Cabealho3Carter"/>
    <w:uiPriority w:val="99"/>
    <w:qFormat/>
    <w:rsid w:val="000C1320"/>
    <w:pPr>
      <w:keepNext/>
      <w:keepLines/>
      <w:spacing w:before="40"/>
      <w:outlineLvl w:val="2"/>
    </w:pPr>
    <w:rPr>
      <w:rFonts w:ascii="Calibri Light" w:hAnsi="Calibri Light"/>
      <w:color w:val="1F4D78"/>
      <w:sz w:val="24"/>
      <w:szCs w:val="24"/>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1Carter">
    <w:name w:val="Cabeçalho 1 Caráter"/>
    <w:basedOn w:val="Tipodeletrapredefinidodopargrafo"/>
    <w:link w:val="Cabealho1"/>
    <w:uiPriority w:val="99"/>
    <w:locked/>
    <w:rsid w:val="00C411D7"/>
    <w:rPr>
      <w:rFonts w:ascii="Arial" w:hAnsi="Arial" w:cs="Arial"/>
      <w:b/>
      <w:smallCaps/>
      <w:spacing w:val="-5"/>
      <w:sz w:val="32"/>
      <w:szCs w:val="32"/>
    </w:rPr>
  </w:style>
  <w:style w:type="character" w:customStyle="1" w:styleId="Cabealho2Carter">
    <w:name w:val="Cabeçalho 2 Caráter"/>
    <w:basedOn w:val="Tipodeletrapredefinidodopargrafo"/>
    <w:link w:val="Cabealho2"/>
    <w:uiPriority w:val="99"/>
    <w:locked/>
    <w:rsid w:val="000C1320"/>
    <w:rPr>
      <w:rFonts w:ascii="Arial" w:hAnsi="Arial" w:cs="Times New Roman"/>
      <w:spacing w:val="-5"/>
      <w:sz w:val="26"/>
      <w:szCs w:val="26"/>
      <w:lang w:eastAsia="pt-PT"/>
    </w:rPr>
  </w:style>
  <w:style w:type="character" w:customStyle="1" w:styleId="Cabealho3Carter">
    <w:name w:val="Cabeçalho 3 Caráter"/>
    <w:basedOn w:val="Tipodeletrapredefinidodopargrafo"/>
    <w:link w:val="Cabealho3"/>
    <w:uiPriority w:val="99"/>
    <w:locked/>
    <w:rsid w:val="000C1320"/>
    <w:rPr>
      <w:rFonts w:ascii="Calibri Light" w:hAnsi="Calibri Light" w:cs="Times New Roman"/>
      <w:color w:val="1F4D78"/>
      <w:spacing w:val="-5"/>
      <w:sz w:val="24"/>
      <w:szCs w:val="24"/>
    </w:rPr>
  </w:style>
  <w:style w:type="paragraph" w:styleId="Corpodetexto">
    <w:name w:val="Body Text"/>
    <w:basedOn w:val="Normal"/>
    <w:link w:val="CorpodetextoCarter"/>
    <w:uiPriority w:val="99"/>
    <w:rsid w:val="007E7DF7"/>
    <w:pPr>
      <w:spacing w:after="220" w:line="180" w:lineRule="atLeast"/>
      <w:jc w:val="both"/>
    </w:pPr>
  </w:style>
  <w:style w:type="character" w:customStyle="1" w:styleId="CorpodetextoCarter">
    <w:name w:val="Corpo de texto Caráter"/>
    <w:basedOn w:val="Tipodeletrapredefinidodopargrafo"/>
    <w:link w:val="Corpodetexto"/>
    <w:uiPriority w:val="99"/>
    <w:locked/>
    <w:rsid w:val="007E7DF7"/>
    <w:rPr>
      <w:rFonts w:ascii="Arial" w:hAnsi="Arial" w:cs="Times New Roman"/>
      <w:spacing w:val="-5"/>
      <w:sz w:val="20"/>
      <w:szCs w:val="20"/>
    </w:rPr>
  </w:style>
  <w:style w:type="paragraph" w:styleId="Rodap">
    <w:name w:val="footer"/>
    <w:basedOn w:val="Normal"/>
    <w:link w:val="RodapCarter"/>
    <w:uiPriority w:val="99"/>
    <w:rsid w:val="007E7DF7"/>
    <w:pPr>
      <w:keepLines/>
      <w:tabs>
        <w:tab w:val="center" w:pos="4320"/>
        <w:tab w:val="right" w:pos="8640"/>
      </w:tabs>
      <w:spacing w:before="600" w:line="180" w:lineRule="atLeast"/>
      <w:jc w:val="both"/>
    </w:pPr>
    <w:rPr>
      <w:sz w:val="18"/>
    </w:rPr>
  </w:style>
  <w:style w:type="character" w:customStyle="1" w:styleId="RodapCarter">
    <w:name w:val="Rodapé Caráter"/>
    <w:basedOn w:val="Tipodeletrapredefinidodopargrafo"/>
    <w:link w:val="Rodap"/>
    <w:uiPriority w:val="99"/>
    <w:locked/>
    <w:rsid w:val="007E7DF7"/>
    <w:rPr>
      <w:rFonts w:ascii="Arial" w:hAnsi="Arial" w:cs="Times New Roman"/>
      <w:spacing w:val="-5"/>
      <w:sz w:val="20"/>
      <w:szCs w:val="20"/>
    </w:rPr>
  </w:style>
  <w:style w:type="paragraph" w:styleId="Cabealho">
    <w:name w:val="header"/>
    <w:basedOn w:val="Normal"/>
    <w:link w:val="CabealhoCarter"/>
    <w:uiPriority w:val="99"/>
    <w:rsid w:val="007E7DF7"/>
    <w:pPr>
      <w:keepLines/>
      <w:tabs>
        <w:tab w:val="center" w:pos="4320"/>
        <w:tab w:val="right" w:pos="8640"/>
      </w:tabs>
      <w:spacing w:after="600" w:line="180" w:lineRule="atLeast"/>
      <w:jc w:val="both"/>
    </w:pPr>
  </w:style>
  <w:style w:type="character" w:customStyle="1" w:styleId="CabealhoCarter">
    <w:name w:val="Cabeçalho Caráter"/>
    <w:basedOn w:val="Tipodeletrapredefinidodopargrafo"/>
    <w:link w:val="Cabealho"/>
    <w:uiPriority w:val="99"/>
    <w:locked/>
    <w:rsid w:val="007E7DF7"/>
    <w:rPr>
      <w:rFonts w:ascii="Arial" w:hAnsi="Arial" w:cs="Times New Roman"/>
      <w:spacing w:val="-5"/>
      <w:sz w:val="20"/>
      <w:szCs w:val="20"/>
    </w:rPr>
  </w:style>
  <w:style w:type="character" w:customStyle="1" w:styleId="MessageHeaderLabel">
    <w:name w:val="Message Header Label"/>
    <w:uiPriority w:val="99"/>
    <w:rsid w:val="007E7DF7"/>
    <w:rPr>
      <w:b/>
      <w:sz w:val="18"/>
    </w:rPr>
  </w:style>
  <w:style w:type="paragraph" w:styleId="NormalWeb">
    <w:name w:val="Normal (Web)"/>
    <w:basedOn w:val="Normal"/>
    <w:uiPriority w:val="99"/>
    <w:rsid w:val="00F05119"/>
    <w:rPr>
      <w:rFonts w:ascii="Times New Roman" w:hAnsi="Times New Roman"/>
      <w:sz w:val="24"/>
      <w:szCs w:val="24"/>
    </w:rPr>
  </w:style>
  <w:style w:type="paragraph" w:styleId="PargrafodaLista">
    <w:name w:val="List Paragraph"/>
    <w:basedOn w:val="Normal"/>
    <w:link w:val="PargrafodaListaCarter"/>
    <w:uiPriority w:val="99"/>
    <w:qFormat/>
    <w:rsid w:val="00F05119"/>
    <w:pPr>
      <w:spacing w:after="200" w:line="276" w:lineRule="auto"/>
      <w:ind w:left="720"/>
      <w:contextualSpacing/>
    </w:pPr>
    <w:rPr>
      <w:rFonts w:ascii="Calibri" w:eastAsia="Calibri" w:hAnsi="Calibri"/>
      <w:spacing w:val="0"/>
      <w:lang w:eastAsia="pt-PT"/>
    </w:rPr>
  </w:style>
  <w:style w:type="paragraph" w:customStyle="1" w:styleId="ManualNormal">
    <w:name w:val="Manual_Normal"/>
    <w:basedOn w:val="Normal"/>
    <w:link w:val="ManualNormalCarcter"/>
    <w:uiPriority w:val="99"/>
    <w:rsid w:val="007D4DA1"/>
    <w:pPr>
      <w:spacing w:before="120" w:after="120" w:line="360" w:lineRule="auto"/>
      <w:ind w:left="0"/>
      <w:jc w:val="both"/>
    </w:pPr>
    <w:rPr>
      <w:rFonts w:eastAsia="Calibri" w:cs="Arial"/>
      <w:spacing w:val="0"/>
    </w:rPr>
  </w:style>
  <w:style w:type="character" w:customStyle="1" w:styleId="ManualNormalCarcter">
    <w:name w:val="Manual_Normal Carácter"/>
    <w:basedOn w:val="Tipodeletrapredefinidodopargrafo"/>
    <w:link w:val="ManualNormal"/>
    <w:uiPriority w:val="99"/>
    <w:locked/>
    <w:rsid w:val="007D4DA1"/>
    <w:rPr>
      <w:rFonts w:ascii="Arial" w:eastAsia="Times New Roman" w:hAnsi="Arial" w:cs="Arial"/>
      <w:sz w:val="20"/>
      <w:szCs w:val="20"/>
    </w:rPr>
  </w:style>
  <w:style w:type="character" w:styleId="Hiperligao">
    <w:name w:val="Hyperlink"/>
    <w:basedOn w:val="Tipodeletrapredefinidodopargrafo"/>
    <w:uiPriority w:val="99"/>
    <w:rsid w:val="001A033F"/>
    <w:rPr>
      <w:rFonts w:cs="Times New Roman"/>
      <w:color w:val="0000FF"/>
      <w:u w:val="single"/>
    </w:rPr>
  </w:style>
  <w:style w:type="table" w:styleId="Tabelacomgrelha">
    <w:name w:val="Table Grid"/>
    <w:basedOn w:val="Tabelanormal"/>
    <w:uiPriority w:val="99"/>
    <w:rsid w:val="00E249F9"/>
    <w:pPr>
      <w:ind w:left="835"/>
    </w:pPr>
    <w:rPr>
      <w:rFonts w:ascii="Times New Roman" w:eastAsia="SimSu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A0802"/>
    <w:pPr>
      <w:autoSpaceDE w:val="0"/>
      <w:autoSpaceDN w:val="0"/>
      <w:adjustRightInd w:val="0"/>
    </w:pPr>
    <w:rPr>
      <w:rFonts w:cs="Calibri"/>
      <w:color w:val="000000"/>
      <w:sz w:val="24"/>
      <w:szCs w:val="24"/>
      <w:lang w:eastAsia="en-US"/>
    </w:rPr>
  </w:style>
  <w:style w:type="paragraph" w:styleId="Textodebalo">
    <w:name w:val="Balloon Text"/>
    <w:basedOn w:val="Normal"/>
    <w:link w:val="TextodebaloCarter"/>
    <w:uiPriority w:val="99"/>
    <w:semiHidden/>
    <w:rsid w:val="00FA0802"/>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locked/>
    <w:rsid w:val="00FA0802"/>
    <w:rPr>
      <w:rFonts w:ascii="Segoe UI" w:hAnsi="Segoe UI" w:cs="Segoe UI"/>
      <w:spacing w:val="-5"/>
      <w:sz w:val="18"/>
      <w:szCs w:val="18"/>
    </w:rPr>
  </w:style>
  <w:style w:type="character" w:styleId="Refdecomentrio">
    <w:name w:val="annotation reference"/>
    <w:basedOn w:val="Tipodeletrapredefinidodopargrafo"/>
    <w:uiPriority w:val="99"/>
    <w:semiHidden/>
    <w:rsid w:val="005D4EA0"/>
    <w:rPr>
      <w:rFonts w:cs="Times New Roman"/>
      <w:sz w:val="16"/>
      <w:szCs w:val="16"/>
    </w:rPr>
  </w:style>
  <w:style w:type="paragraph" w:styleId="Textodecomentrio">
    <w:name w:val="annotation text"/>
    <w:basedOn w:val="Normal"/>
    <w:link w:val="TextodecomentrioCarter"/>
    <w:uiPriority w:val="99"/>
    <w:semiHidden/>
    <w:rsid w:val="005D4EA0"/>
  </w:style>
  <w:style w:type="character" w:customStyle="1" w:styleId="TextodecomentrioCarter">
    <w:name w:val="Texto de comentário Caráter"/>
    <w:basedOn w:val="Tipodeletrapredefinidodopargrafo"/>
    <w:link w:val="Textodecomentrio"/>
    <w:uiPriority w:val="99"/>
    <w:semiHidden/>
    <w:locked/>
    <w:rsid w:val="005D4EA0"/>
    <w:rPr>
      <w:rFonts w:ascii="Arial" w:hAnsi="Arial" w:cs="Times New Roman"/>
      <w:spacing w:val="-5"/>
      <w:sz w:val="20"/>
      <w:szCs w:val="20"/>
    </w:rPr>
  </w:style>
  <w:style w:type="paragraph" w:styleId="Assuntodecomentrio">
    <w:name w:val="annotation subject"/>
    <w:basedOn w:val="Textodecomentrio"/>
    <w:next w:val="Textodecomentrio"/>
    <w:link w:val="AssuntodecomentrioCarter"/>
    <w:uiPriority w:val="99"/>
    <w:semiHidden/>
    <w:rsid w:val="005D4EA0"/>
    <w:rPr>
      <w:b/>
      <w:bCs/>
    </w:rPr>
  </w:style>
  <w:style w:type="character" w:customStyle="1" w:styleId="AssuntodecomentrioCarter">
    <w:name w:val="Assunto de comentário Caráter"/>
    <w:basedOn w:val="TextodecomentrioCarter"/>
    <w:link w:val="Assuntodecomentrio"/>
    <w:uiPriority w:val="99"/>
    <w:semiHidden/>
    <w:locked/>
    <w:rsid w:val="005D4EA0"/>
    <w:rPr>
      <w:rFonts w:ascii="Arial" w:hAnsi="Arial" w:cs="Times New Roman"/>
      <w:b/>
      <w:bCs/>
      <w:spacing w:val="-5"/>
      <w:sz w:val="20"/>
      <w:szCs w:val="20"/>
    </w:rPr>
  </w:style>
  <w:style w:type="character" w:customStyle="1" w:styleId="PargrafodaListaCarter">
    <w:name w:val="Parágrafo da Lista Caráter"/>
    <w:link w:val="PargrafodaLista"/>
    <w:uiPriority w:val="99"/>
    <w:locked/>
    <w:rsid w:val="003A3A9F"/>
    <w:rPr>
      <w:rFonts w:ascii="Calibri" w:eastAsia="Times New Roman" w:hAnsi="Calibri"/>
    </w:rPr>
  </w:style>
  <w:style w:type="table" w:customStyle="1" w:styleId="Tabelacomgrelha1">
    <w:name w:val="Tabela com grelha1"/>
    <w:uiPriority w:val="99"/>
    <w:rsid w:val="00505BC6"/>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notaderodap">
    <w:name w:val="footnote text"/>
    <w:basedOn w:val="Normal"/>
    <w:link w:val="TextodenotaderodapCarter"/>
    <w:uiPriority w:val="99"/>
    <w:rsid w:val="007E598C"/>
    <w:pPr>
      <w:ind w:left="0"/>
    </w:pPr>
    <w:rPr>
      <w:rFonts w:ascii="Garamond" w:eastAsia="Calibri" w:hAnsi="Garamond"/>
      <w:spacing w:val="0"/>
    </w:rPr>
  </w:style>
  <w:style w:type="character" w:customStyle="1" w:styleId="TextodenotaderodapCarter">
    <w:name w:val="Texto de nota de rodapé Caráter"/>
    <w:basedOn w:val="Tipodeletrapredefinidodopargrafo"/>
    <w:link w:val="Textodenotaderodap"/>
    <w:uiPriority w:val="99"/>
    <w:locked/>
    <w:rsid w:val="007E598C"/>
    <w:rPr>
      <w:rFonts w:ascii="Garamond" w:hAnsi="Garamond" w:cs="Times New Roman"/>
      <w:sz w:val="20"/>
      <w:szCs w:val="20"/>
    </w:rPr>
  </w:style>
  <w:style w:type="character" w:styleId="Refdenotaderodap">
    <w:name w:val="footnote reference"/>
    <w:aliases w:val="Char1,Ref,de nota al pie,Footnote number,Z_Footnote Text,RFootnote text,Nota,Footnote symbol,Char,SUPERS,Voetnootmarkering,fr,o,(NECG) Footnote Reference,Footnote Reference Number,Heading 9 Char1,f"/>
    <w:basedOn w:val="Tipodeletrapredefinidodopargrafo"/>
    <w:uiPriority w:val="99"/>
    <w:semiHidden/>
    <w:rsid w:val="007E598C"/>
    <w:rPr>
      <w:rFonts w:cs="Times New Roman"/>
      <w:vertAlign w:val="superscript"/>
    </w:rPr>
  </w:style>
  <w:style w:type="paragraph" w:customStyle="1" w:styleId="xl65">
    <w:name w:val="xl65"/>
    <w:basedOn w:val="Normal"/>
    <w:uiPriority w:val="99"/>
    <w:rsid w:val="006378A6"/>
    <w:pPr>
      <w:spacing w:before="100" w:beforeAutospacing="1" w:after="100" w:afterAutospacing="1"/>
      <w:ind w:left="0"/>
    </w:pPr>
    <w:rPr>
      <w:rFonts w:ascii="Times New Roman" w:hAnsi="Times New Roman"/>
      <w:b/>
      <w:bCs/>
      <w:spacing w:val="0"/>
      <w:sz w:val="24"/>
      <w:szCs w:val="24"/>
      <w:lang w:eastAsia="pt-PT"/>
    </w:rPr>
  </w:style>
  <w:style w:type="paragraph" w:styleId="Reviso">
    <w:name w:val="Revision"/>
    <w:hidden/>
    <w:uiPriority w:val="99"/>
    <w:semiHidden/>
    <w:rsid w:val="00E07A61"/>
    <w:rPr>
      <w:rFonts w:ascii="Arial" w:eastAsia="Times New Roman" w:hAnsi="Arial"/>
      <w:spacing w:val="-5"/>
      <w:sz w:val="20"/>
      <w:szCs w:val="20"/>
      <w:lang w:eastAsia="en-US"/>
    </w:rPr>
  </w:style>
  <w:style w:type="table" w:customStyle="1" w:styleId="Tabelacomgrelha2">
    <w:name w:val="Tabela com grelha2"/>
    <w:uiPriority w:val="99"/>
    <w:rsid w:val="00557A88"/>
    <w:rPr>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gaovisitada">
    <w:name w:val="FollowedHyperlink"/>
    <w:basedOn w:val="Tipodeletrapredefinidodopargrafo"/>
    <w:uiPriority w:val="99"/>
    <w:semiHidden/>
    <w:rsid w:val="00CF6429"/>
    <w:rPr>
      <w:rFonts w:cs="Times New Roman"/>
      <w:color w:val="954F72"/>
      <w:u w:val="single"/>
    </w:rPr>
  </w:style>
  <w:style w:type="numbering" w:styleId="111111">
    <w:name w:val="Outline List 2"/>
    <w:basedOn w:val="Semlista"/>
    <w:locked/>
    <w:rsid w:val="00F73E73"/>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752644">
      <w:marLeft w:val="0"/>
      <w:marRight w:val="0"/>
      <w:marTop w:val="0"/>
      <w:marBottom w:val="0"/>
      <w:divBdr>
        <w:top w:val="none" w:sz="0" w:space="0" w:color="auto"/>
        <w:left w:val="none" w:sz="0" w:space="0" w:color="auto"/>
        <w:bottom w:val="none" w:sz="0" w:space="0" w:color="auto"/>
        <w:right w:val="none" w:sz="0" w:space="0" w:color="auto"/>
      </w:divBdr>
    </w:div>
    <w:div w:id="632752645">
      <w:marLeft w:val="0"/>
      <w:marRight w:val="0"/>
      <w:marTop w:val="0"/>
      <w:marBottom w:val="0"/>
      <w:divBdr>
        <w:top w:val="none" w:sz="0" w:space="0" w:color="auto"/>
        <w:left w:val="none" w:sz="0" w:space="0" w:color="auto"/>
        <w:bottom w:val="none" w:sz="0" w:space="0" w:color="auto"/>
        <w:right w:val="none" w:sz="0" w:space="0" w:color="auto"/>
      </w:divBdr>
    </w:div>
    <w:div w:id="632752646">
      <w:marLeft w:val="0"/>
      <w:marRight w:val="0"/>
      <w:marTop w:val="0"/>
      <w:marBottom w:val="0"/>
      <w:divBdr>
        <w:top w:val="none" w:sz="0" w:space="0" w:color="auto"/>
        <w:left w:val="none" w:sz="0" w:space="0" w:color="auto"/>
        <w:bottom w:val="none" w:sz="0" w:space="0" w:color="auto"/>
        <w:right w:val="none" w:sz="0" w:space="0" w:color="auto"/>
      </w:divBdr>
    </w:div>
    <w:div w:id="632752647">
      <w:marLeft w:val="0"/>
      <w:marRight w:val="0"/>
      <w:marTop w:val="0"/>
      <w:marBottom w:val="0"/>
      <w:divBdr>
        <w:top w:val="none" w:sz="0" w:space="0" w:color="auto"/>
        <w:left w:val="none" w:sz="0" w:space="0" w:color="auto"/>
        <w:bottom w:val="none" w:sz="0" w:space="0" w:color="auto"/>
        <w:right w:val="none" w:sz="0" w:space="0" w:color="auto"/>
      </w:divBdr>
    </w:div>
    <w:div w:id="632752648">
      <w:marLeft w:val="0"/>
      <w:marRight w:val="0"/>
      <w:marTop w:val="0"/>
      <w:marBottom w:val="0"/>
      <w:divBdr>
        <w:top w:val="none" w:sz="0" w:space="0" w:color="auto"/>
        <w:left w:val="none" w:sz="0" w:space="0" w:color="auto"/>
        <w:bottom w:val="none" w:sz="0" w:space="0" w:color="auto"/>
        <w:right w:val="none" w:sz="0" w:space="0" w:color="auto"/>
      </w:divBdr>
    </w:div>
    <w:div w:id="6327526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1568</Words>
  <Characters>9833</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Anexo III</vt:lpstr>
    </vt:vector>
  </TitlesOfParts>
  <Company>Direção Geral de Energia e Geologia</Company>
  <LinksUpToDate>false</LinksUpToDate>
  <CharactersWithSpaces>11379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III</dc:title>
  <dc:subject/>
  <dc:creator>Bruno Pimenta</dc:creator>
  <cp:keywords/>
  <dc:description/>
  <cp:lastModifiedBy>Marisa Castilho</cp:lastModifiedBy>
  <cp:revision>2</cp:revision>
  <cp:lastPrinted>2016-09-30T11:16:00Z</cp:lastPrinted>
  <dcterms:created xsi:type="dcterms:W3CDTF">2020-02-20T14:58:00Z</dcterms:created>
  <dcterms:modified xsi:type="dcterms:W3CDTF">2020-02-20T14:58:00Z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UFAAhWon0ndq8EwBfVEOpeh2Gjxrj+cLd6h4T6ZcbsWv57UhATKgp1nz31SmwqA/4u0nf7rH0xfZVEs4yAzcR5opafn5ZkP56Wx1BgNSmx8N8M+NDQ4lYrRNmv0rLfhDGfCmHBxOeN2hDOkDrGuM6ca5yPvvIAWABUoI1IuJpUcVNGn+UEEbXk7977WwKVas60XBvOHoW3rxKoiqgoUXShvqwjcKukOj1Y8+6H6nbSWQdQtmPQmGV2T99</vt:lpwstr>
  </property>
  <property fmtid="{D5CDD505-2E9C-101B-9397-08002B2CF9AE}" pid="3" name="MAIL_MSG_ID2">
    <vt:lpwstr>gPk9nl+ttT0pODna0KETZ218tKg4tS9bM05rW73+aHPe9gRv2r6qxZLHEIzKPeb1IjFJywLqOCQPiGUilK2Qcw=</vt:lpwstr>
  </property>
  <property fmtid="{D5CDD505-2E9C-101B-9397-08002B2CF9AE}" pid="4" name="RESPONSE_SENDER_NAME">
    <vt:lpwstr>4AAA9DNYQidmug7JnOsqQSz/HZwoURJGQDU8ucS7tYmtqvltGW4jhpkUBA==</vt:lpwstr>
  </property>
  <property fmtid="{D5CDD505-2E9C-101B-9397-08002B2CF9AE}" pid="5" name="EMAIL_OWNER_ADDRESS">
    <vt:lpwstr>4AAA4Lxe55UJ0C9ezzRa+BBmMzJCj5Q5VZb5JYBnSdKq4IwOlEIxnc/f1Q==</vt:lpwstr>
  </property>
</Properties>
</file>